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4825A1" w:rsidRPr="003F6EB8" w:rsidRDefault="006777A8" w:rsidP="003F6EB8">
      <w:pPr>
        <w:jc w:val="center"/>
        <w:rPr>
          <w:rFonts w:asciiTheme="majorHAnsi" w:eastAsia="Times New Roman" w:hAnsiTheme="majorHAnsi" w:cs="Times New Roman"/>
          <w:b/>
          <w:color w:val="000000"/>
          <w:sz w:val="28"/>
          <w:szCs w:val="28"/>
        </w:rPr>
      </w:pPr>
      <w:r w:rsidRPr="003F6EB8">
        <w:rPr>
          <w:rFonts w:asciiTheme="majorHAnsi" w:eastAsia="Times New Roman" w:hAnsiTheme="majorHAnsi" w:cs="Times New Roman"/>
          <w:b/>
          <w:color w:val="000000"/>
          <w:sz w:val="28"/>
          <w:szCs w:val="28"/>
        </w:rPr>
        <w:t>Examining Government Control and Cultural Resistance through Prohibition</w:t>
      </w:r>
      <w:r w:rsidR="00EE7C49" w:rsidRPr="003F6EB8">
        <w:rPr>
          <w:rFonts w:asciiTheme="majorHAnsi" w:eastAsia="Times New Roman" w:hAnsiTheme="majorHAnsi" w:cs="Times New Roman"/>
          <w:b/>
          <w:color w:val="000000"/>
          <w:sz w:val="28"/>
          <w:szCs w:val="28"/>
        </w:rPr>
        <w:t xml:space="preserve"> Assessment</w:t>
      </w:r>
      <w:r w:rsidR="00D865E0" w:rsidRPr="003F6EB8">
        <w:rPr>
          <w:rFonts w:asciiTheme="majorHAnsi" w:eastAsia="Times New Roman" w:hAnsiTheme="majorHAnsi" w:cs="Times New Roman"/>
          <w:b/>
          <w:color w:val="000000"/>
          <w:sz w:val="28"/>
          <w:szCs w:val="28"/>
        </w:rPr>
        <w:t>:</w:t>
      </w:r>
    </w:p>
    <w:p w:rsidR="00EE7C49" w:rsidRDefault="00EE7C49" w:rsidP="003F6EB8">
      <w:pPr>
        <w:rPr>
          <w:rFonts w:asciiTheme="majorHAnsi" w:eastAsia="Times New Roman" w:hAnsiTheme="majorHAnsi" w:cs="Times New Roman"/>
          <w:color w:val="000000"/>
          <w:sz w:val="23"/>
          <w:szCs w:val="23"/>
        </w:rPr>
      </w:pPr>
      <w:r w:rsidRPr="00D865E0">
        <w:rPr>
          <w:rFonts w:asciiTheme="majorHAnsi" w:eastAsia="Times New Roman" w:hAnsiTheme="majorHAnsi" w:cs="Times New Roman"/>
          <w:color w:val="000000"/>
          <w:sz w:val="23"/>
          <w:szCs w:val="23"/>
        </w:rPr>
        <w:t xml:space="preserve">As part of our </w:t>
      </w:r>
      <w:proofErr w:type="gramStart"/>
      <w:r w:rsidRPr="00D865E0">
        <w:rPr>
          <w:rFonts w:asciiTheme="majorHAnsi" w:eastAsia="Times New Roman" w:hAnsiTheme="majorHAnsi" w:cs="Times New Roman"/>
          <w:color w:val="000000"/>
          <w:sz w:val="23"/>
          <w:szCs w:val="23"/>
        </w:rPr>
        <w:t>six day</w:t>
      </w:r>
      <w:proofErr w:type="gramEnd"/>
      <w:r w:rsidRPr="00D865E0">
        <w:rPr>
          <w:rFonts w:asciiTheme="majorHAnsi" w:eastAsia="Times New Roman" w:hAnsiTheme="majorHAnsi" w:cs="Times New Roman"/>
          <w:color w:val="000000"/>
          <w:sz w:val="23"/>
          <w:szCs w:val="23"/>
        </w:rPr>
        <w:t xml:space="preserve"> unit exploring government control and cultural resistance through prohibition you will participate in a role play, keep a journal of your experiences and be able to reflect upon what you’ve learned by completing a quick write upon the conclusion of the unit.</w:t>
      </w:r>
    </w:p>
    <w:p w:rsidR="00A804AB" w:rsidRDefault="005B7DCA" w:rsidP="005B7DCA">
      <w:pPr>
        <w:rPr>
          <w:rFonts w:asciiTheme="majorHAnsi" w:eastAsia="Times New Roman" w:hAnsiTheme="majorHAnsi" w:cs="Times New Roman"/>
          <w:color w:val="000000"/>
          <w:sz w:val="23"/>
          <w:szCs w:val="23"/>
        </w:rPr>
      </w:pPr>
      <w:r w:rsidRPr="00D865E0">
        <w:rPr>
          <w:rFonts w:asciiTheme="majorHAnsi" w:eastAsia="Times New Roman" w:hAnsiTheme="majorHAnsi" w:cs="Times New Roman"/>
          <w:color w:val="000000"/>
          <w:sz w:val="23"/>
          <w:szCs w:val="23"/>
        </w:rPr>
        <w:t>Your assessment for these tasks will be based on the following rubric:</w:t>
      </w:r>
    </w:p>
    <w:p w:rsidR="005B7DCA" w:rsidRPr="00D865E0" w:rsidRDefault="00A804AB" w:rsidP="005B7DCA">
      <w:pPr>
        <w:rPr>
          <w:rFonts w:asciiTheme="majorHAnsi" w:hAnsiTheme="majorHAnsi"/>
        </w:rPr>
      </w:pPr>
      <w:ins w:id="0" w:author="Gayle Thieman" w:date="2010-08-11T23:18:00Z">
        <w:r>
          <w:rPr>
            <w:rFonts w:asciiTheme="majorHAnsi" w:hAnsiTheme="majorHAnsi"/>
          </w:rPr>
          <w:t xml:space="preserve">EXCELLENT </w:t>
        </w:r>
        <w:proofErr w:type="gramStart"/>
        <w:r>
          <w:rPr>
            <w:rFonts w:asciiTheme="majorHAnsi" w:hAnsiTheme="majorHAnsi"/>
          </w:rPr>
          <w:t xml:space="preserve">RUBRIC  </w:t>
        </w:r>
        <w:r>
          <w:rPr>
            <w:rFonts w:asciiTheme="majorHAnsi" w:hAnsiTheme="majorHAnsi"/>
          </w:rPr>
          <w:t>I</w:t>
        </w:r>
        <w:proofErr w:type="gramEnd"/>
        <w:r>
          <w:rPr>
            <w:rFonts w:asciiTheme="majorHAnsi" w:hAnsiTheme="majorHAnsi"/>
          </w:rPr>
          <w:t xml:space="preserve"> will comment on the specific tasks which I assume are written in the lesson plans. </w:t>
        </w:r>
      </w:ins>
    </w:p>
    <w:p w:rsidR="005B7DCA" w:rsidRPr="00D865E0" w:rsidRDefault="005B7DCA" w:rsidP="005B7DCA">
      <w:pPr>
        <w:rPr>
          <w:rFonts w:asciiTheme="majorHAnsi" w:hAnsiTheme="majorHAnsi"/>
        </w:rPr>
      </w:pPr>
    </w:p>
    <w:tbl>
      <w:tblPr>
        <w:tblStyle w:val="TableGrid"/>
        <w:tblW w:w="9828" w:type="dxa"/>
        <w:tblLook w:val="04A0"/>
      </w:tblPr>
      <w:tblGrid>
        <w:gridCol w:w="1729"/>
        <w:gridCol w:w="1648"/>
        <w:gridCol w:w="1730"/>
        <w:gridCol w:w="1648"/>
        <w:gridCol w:w="1649"/>
        <w:gridCol w:w="1424"/>
      </w:tblGrid>
      <w:tr w:rsidR="005B7DCA" w:rsidRPr="00D865E0">
        <w:trPr>
          <w:trHeight w:val="260"/>
        </w:trPr>
        <w:tc>
          <w:tcPr>
            <w:tcW w:w="1729" w:type="dxa"/>
            <w:shd w:val="clear" w:color="auto" w:fill="auto"/>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Category</w:t>
            </w:r>
          </w:p>
        </w:tc>
        <w:tc>
          <w:tcPr>
            <w:tcW w:w="1648"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4</w:t>
            </w:r>
          </w:p>
        </w:tc>
        <w:tc>
          <w:tcPr>
            <w:tcW w:w="1730"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3</w:t>
            </w:r>
          </w:p>
        </w:tc>
        <w:tc>
          <w:tcPr>
            <w:tcW w:w="1648"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2</w:t>
            </w:r>
          </w:p>
        </w:tc>
        <w:tc>
          <w:tcPr>
            <w:tcW w:w="1649"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1</w:t>
            </w:r>
          </w:p>
        </w:tc>
        <w:tc>
          <w:tcPr>
            <w:tcW w:w="1424" w:type="dxa"/>
            <w:shd w:val="clear" w:color="auto" w:fill="auto"/>
          </w:tcPr>
          <w:p w:rsidR="005B7DCA" w:rsidRPr="00D865E0" w:rsidRDefault="005B7DCA" w:rsidP="005B7DCA">
            <w:pPr>
              <w:jc w:val="center"/>
              <w:rPr>
                <w:rFonts w:asciiTheme="majorHAnsi" w:hAnsiTheme="majorHAnsi"/>
                <w:b/>
                <w:sz w:val="20"/>
                <w:szCs w:val="20"/>
              </w:rPr>
            </w:pPr>
            <w:r w:rsidRPr="00D865E0">
              <w:rPr>
                <w:rFonts w:asciiTheme="majorHAnsi" w:hAnsiTheme="majorHAnsi"/>
                <w:b/>
                <w:sz w:val="20"/>
                <w:szCs w:val="20"/>
              </w:rPr>
              <w:t>Total Earned</w:t>
            </w:r>
          </w:p>
        </w:tc>
      </w:tr>
      <w:tr w:rsidR="005B7DCA" w:rsidRPr="00D865E0">
        <w:trPr>
          <w:trHeight w:val="287"/>
        </w:trPr>
        <w:tc>
          <w:tcPr>
            <w:tcW w:w="9828" w:type="dxa"/>
            <w:gridSpan w:val="6"/>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ROLE PLAY</w:t>
            </w:r>
          </w:p>
        </w:tc>
      </w:tr>
      <w:tr w:rsidR="005B7DCA" w:rsidRPr="00D865E0">
        <w:trPr>
          <w:trHeight w:val="4103"/>
        </w:trPr>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Participation</w:t>
            </w:r>
          </w:p>
        </w:tc>
        <w:tc>
          <w:tcPr>
            <w:tcW w:w="1648"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Actively works</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with</w:t>
            </w:r>
            <w:proofErr w:type="gramEnd"/>
            <w:r w:rsidRPr="00D865E0">
              <w:rPr>
                <w:rFonts w:asciiTheme="majorHAnsi" w:hAnsiTheme="majorHAnsi" w:cs="TimesNewRomanPSMT"/>
                <w:sz w:val="20"/>
                <w:szCs w:val="20"/>
              </w:rPr>
              <w:t xml:space="preserve"> classmates to</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accomplish</w:t>
            </w:r>
            <w:proofErr w:type="gramEnd"/>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role</w:t>
            </w:r>
            <w:proofErr w:type="gramEnd"/>
            <w:r w:rsidRPr="00D865E0">
              <w:rPr>
                <w:rFonts w:asciiTheme="majorHAnsi" w:hAnsiTheme="majorHAnsi" w:cs="TimesNewRomanPSMT"/>
                <w:sz w:val="20"/>
                <w:szCs w:val="20"/>
              </w:rPr>
              <w:t xml:space="preserve"> play goals. Works</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well</w:t>
            </w:r>
            <w:proofErr w:type="gramEnd"/>
            <w:r w:rsidRPr="00D865E0">
              <w:rPr>
                <w:rFonts w:asciiTheme="majorHAnsi" w:hAnsiTheme="majorHAnsi" w:cs="TimesNewRomanPSMT"/>
                <w:sz w:val="20"/>
                <w:szCs w:val="20"/>
              </w:rPr>
              <w:t>, is on task,</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and</w:t>
            </w:r>
            <w:proofErr w:type="gramEnd"/>
            <w:r w:rsidRPr="00D865E0">
              <w:rPr>
                <w:rFonts w:asciiTheme="majorHAnsi" w:hAnsiTheme="majorHAnsi" w:cs="TimesNewRomanPSMT"/>
                <w:sz w:val="20"/>
                <w:szCs w:val="20"/>
              </w:rPr>
              <w:t xml:space="preserve"> is a</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contributing</w:t>
            </w:r>
            <w:proofErr w:type="gramEnd"/>
          </w:p>
          <w:p w:rsidR="005B7DCA" w:rsidRPr="00D865E0" w:rsidRDefault="005B7DCA" w:rsidP="005B7DCA">
            <w:pPr>
              <w:rPr>
                <w:rFonts w:asciiTheme="majorHAnsi" w:hAnsiTheme="majorHAnsi" w:cs="TimesNewRomanPSMT"/>
                <w:sz w:val="20"/>
                <w:szCs w:val="20"/>
              </w:rPr>
            </w:pPr>
            <w:proofErr w:type="gramStart"/>
            <w:r w:rsidRPr="00D865E0">
              <w:rPr>
                <w:rFonts w:asciiTheme="majorHAnsi" w:hAnsiTheme="majorHAnsi" w:cs="TimesNewRomanPSMT"/>
                <w:sz w:val="20"/>
                <w:szCs w:val="20"/>
              </w:rPr>
              <w:t>member</w:t>
            </w:r>
            <w:proofErr w:type="gramEnd"/>
            <w:r w:rsidRPr="00D865E0">
              <w:rPr>
                <w:rFonts w:asciiTheme="majorHAnsi" w:hAnsiTheme="majorHAnsi" w:cs="TimesNewRomanPSMT"/>
                <w:sz w:val="20"/>
                <w:szCs w:val="20"/>
              </w:rPr>
              <w:t xml:space="preserve"> whose</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choices</w:t>
            </w:r>
            <w:proofErr w:type="gramEnd"/>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demonstrate</w:t>
            </w:r>
            <w:proofErr w:type="gramEnd"/>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insight</w:t>
            </w:r>
            <w:proofErr w:type="gramEnd"/>
            <w:r w:rsidRPr="00D865E0">
              <w:rPr>
                <w:rFonts w:asciiTheme="majorHAnsi" w:hAnsiTheme="majorHAnsi" w:cs="Arial"/>
                <w:sz w:val="20"/>
                <w:szCs w:val="20"/>
              </w:rPr>
              <w:t xml:space="preserve"> and</w:t>
            </w:r>
          </w:p>
          <w:p w:rsidR="005B7DCA" w:rsidRPr="00D865E0" w:rsidRDefault="005B7DCA" w:rsidP="005B7DCA">
            <w:pPr>
              <w:rPr>
                <w:rFonts w:asciiTheme="majorHAnsi" w:hAnsiTheme="majorHAnsi"/>
                <w:sz w:val="20"/>
                <w:szCs w:val="20"/>
              </w:rPr>
            </w:pPr>
            <w:proofErr w:type="gramStart"/>
            <w:r w:rsidRPr="00D865E0">
              <w:rPr>
                <w:rFonts w:asciiTheme="majorHAnsi" w:hAnsiTheme="majorHAnsi" w:cs="Arial"/>
                <w:sz w:val="20"/>
                <w:szCs w:val="20"/>
              </w:rPr>
              <w:t>enhance</w:t>
            </w:r>
            <w:proofErr w:type="gramEnd"/>
            <w:r w:rsidRPr="00D865E0">
              <w:rPr>
                <w:rFonts w:asciiTheme="majorHAnsi" w:hAnsiTheme="majorHAnsi" w:cs="Arial"/>
                <w:sz w:val="20"/>
                <w:szCs w:val="20"/>
              </w:rPr>
              <w:t xml:space="preserve"> the role play.</w:t>
            </w:r>
          </w:p>
        </w:tc>
        <w:tc>
          <w:tcPr>
            <w:tcW w:w="1730"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Works with</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classmates</w:t>
            </w:r>
            <w:proofErr w:type="gramEnd"/>
            <w:r w:rsidRPr="00D865E0">
              <w:rPr>
                <w:rFonts w:asciiTheme="majorHAnsi" w:hAnsiTheme="majorHAnsi" w:cs="TimesNewRomanPSMT"/>
                <w:sz w:val="20"/>
                <w:szCs w:val="20"/>
              </w:rPr>
              <w:t xml:space="preserve"> to</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accomplish</w:t>
            </w:r>
            <w:proofErr w:type="gramEnd"/>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role</w:t>
            </w:r>
            <w:proofErr w:type="gramEnd"/>
            <w:r w:rsidRPr="00D865E0">
              <w:rPr>
                <w:rFonts w:asciiTheme="majorHAnsi" w:hAnsiTheme="majorHAnsi" w:cs="TimesNewRomanPSMT"/>
                <w:sz w:val="20"/>
                <w:szCs w:val="20"/>
              </w:rPr>
              <w:t xml:space="preserve"> play goals. Works</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well</w:t>
            </w:r>
            <w:proofErr w:type="gramEnd"/>
            <w:r w:rsidRPr="00D865E0">
              <w:rPr>
                <w:rFonts w:asciiTheme="majorHAnsi" w:hAnsiTheme="majorHAnsi" w:cs="TimesNewRomanPSMT"/>
                <w:sz w:val="20"/>
                <w:szCs w:val="20"/>
              </w:rPr>
              <w:t>, is mostly</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on</w:t>
            </w:r>
            <w:proofErr w:type="gramEnd"/>
            <w:r w:rsidRPr="00D865E0">
              <w:rPr>
                <w:rFonts w:asciiTheme="majorHAnsi" w:hAnsiTheme="majorHAnsi" w:cs="TimesNewRomanPSMT"/>
                <w:sz w:val="20"/>
                <w:szCs w:val="20"/>
              </w:rPr>
              <w:t xml:space="preserve"> task, and is a</w:t>
            </w:r>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contributing</w:t>
            </w:r>
            <w:proofErr w:type="gramEnd"/>
          </w:p>
          <w:p w:rsidR="005B7DCA" w:rsidRPr="00D865E0" w:rsidRDefault="005B7DCA" w:rsidP="005B7DCA">
            <w:pPr>
              <w:autoSpaceDE w:val="0"/>
              <w:autoSpaceDN w:val="0"/>
              <w:adjustRightInd w:val="0"/>
              <w:rPr>
                <w:rFonts w:asciiTheme="majorHAnsi" w:hAnsiTheme="majorHAnsi" w:cs="TimesNewRomanPSMT"/>
                <w:sz w:val="20"/>
                <w:szCs w:val="20"/>
              </w:rPr>
            </w:pPr>
            <w:proofErr w:type="gramStart"/>
            <w:r w:rsidRPr="00D865E0">
              <w:rPr>
                <w:rFonts w:asciiTheme="majorHAnsi" w:hAnsiTheme="majorHAnsi" w:cs="TimesNewRomanPSMT"/>
                <w:sz w:val="20"/>
                <w:szCs w:val="20"/>
              </w:rPr>
              <w:t>member</w:t>
            </w:r>
            <w:proofErr w:type="gramEnd"/>
            <w:r w:rsidRPr="00D865E0">
              <w:rPr>
                <w:rFonts w:asciiTheme="majorHAnsi" w:hAnsiTheme="majorHAnsi" w:cs="TimesNewRomanPSMT"/>
                <w:sz w:val="20"/>
                <w:szCs w:val="20"/>
              </w:rPr>
              <w:t xml:space="preserve"> whose</w:t>
            </w:r>
          </w:p>
          <w:p w:rsidR="005B7DCA" w:rsidRPr="00D865E0" w:rsidRDefault="005B7DCA" w:rsidP="005B7DCA">
            <w:pPr>
              <w:autoSpaceDE w:val="0"/>
              <w:autoSpaceDN w:val="0"/>
              <w:adjustRightInd w:val="0"/>
              <w:rPr>
                <w:rFonts w:asciiTheme="majorHAnsi" w:hAnsiTheme="majorHAnsi" w:cs="Arial"/>
                <w:sz w:val="20"/>
                <w:szCs w:val="20"/>
              </w:rPr>
            </w:pPr>
            <w:r w:rsidRPr="00D865E0">
              <w:rPr>
                <w:rFonts w:asciiTheme="majorHAnsi" w:hAnsiTheme="majorHAnsi" w:cs="Arial"/>
                <w:sz w:val="20"/>
                <w:szCs w:val="20"/>
              </w:rPr>
              <w:t>Choices</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demonstrate</w:t>
            </w:r>
            <w:proofErr w:type="gramEnd"/>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thoughtfulness</w:t>
            </w:r>
            <w:proofErr w:type="gramEnd"/>
            <w:r w:rsidRPr="00D865E0">
              <w:rPr>
                <w:rFonts w:asciiTheme="majorHAnsi" w:hAnsiTheme="majorHAnsi" w:cs="Arial"/>
                <w:sz w:val="20"/>
                <w:szCs w:val="20"/>
              </w:rPr>
              <w:t xml:space="preserve"> and</w:t>
            </w:r>
          </w:p>
          <w:p w:rsidR="005B7DCA" w:rsidRPr="00D865E0" w:rsidRDefault="005B7DCA" w:rsidP="005B7DCA">
            <w:pPr>
              <w:rPr>
                <w:rFonts w:asciiTheme="majorHAnsi" w:hAnsiTheme="majorHAnsi" w:cs="Arial"/>
                <w:sz w:val="20"/>
                <w:szCs w:val="20"/>
              </w:rPr>
            </w:pPr>
            <w:r w:rsidRPr="00D865E0">
              <w:rPr>
                <w:rFonts w:asciiTheme="majorHAnsi" w:hAnsiTheme="majorHAnsi" w:cs="Arial"/>
                <w:sz w:val="20"/>
                <w:szCs w:val="20"/>
              </w:rPr>
              <w:t xml:space="preserve">Somewhat enhance the </w:t>
            </w:r>
            <w:proofErr w:type="gramStart"/>
            <w:r w:rsidRPr="00D865E0">
              <w:rPr>
                <w:rFonts w:asciiTheme="majorHAnsi" w:hAnsiTheme="majorHAnsi" w:cs="Arial"/>
                <w:sz w:val="20"/>
                <w:szCs w:val="20"/>
              </w:rPr>
              <w:t>role play</w:t>
            </w:r>
            <w:proofErr w:type="gramEnd"/>
            <w:r w:rsidRPr="00D865E0">
              <w:rPr>
                <w:rFonts w:asciiTheme="majorHAnsi" w:hAnsiTheme="majorHAnsi" w:cs="Arial"/>
                <w:sz w:val="20"/>
                <w:szCs w:val="20"/>
              </w:rPr>
              <w:t>.</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autoSpaceDE w:val="0"/>
              <w:autoSpaceDN w:val="0"/>
              <w:adjustRightInd w:val="0"/>
              <w:rPr>
                <w:rFonts w:asciiTheme="majorHAnsi" w:hAnsiTheme="majorHAnsi" w:cs="TimesNewRomanPSMT"/>
                <w:sz w:val="20"/>
                <w:szCs w:val="20"/>
              </w:rPr>
            </w:pPr>
            <w:r w:rsidRPr="00D865E0">
              <w:rPr>
                <w:rFonts w:asciiTheme="majorHAnsi" w:hAnsiTheme="majorHAnsi" w:cs="TimesNewRomanPSMT"/>
                <w:sz w:val="20"/>
                <w:szCs w:val="20"/>
              </w:rPr>
              <w:t>Works with</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TimesNewRomanPSMT"/>
                <w:sz w:val="20"/>
                <w:szCs w:val="20"/>
              </w:rPr>
              <w:t>classmates</w:t>
            </w:r>
            <w:proofErr w:type="gramEnd"/>
            <w:r w:rsidRPr="00D865E0">
              <w:rPr>
                <w:rFonts w:asciiTheme="majorHAnsi" w:hAnsiTheme="majorHAnsi" w:cs="TimesNewRomanPSMT"/>
                <w:sz w:val="20"/>
                <w:szCs w:val="20"/>
              </w:rPr>
              <w:t>, but relies on others to accomplish role play goals. A member whose c</w:t>
            </w:r>
            <w:r w:rsidRPr="00D865E0">
              <w:rPr>
                <w:rFonts w:asciiTheme="majorHAnsi" w:hAnsiTheme="majorHAnsi" w:cs="Arial"/>
                <w:sz w:val="20"/>
                <w:szCs w:val="20"/>
              </w:rPr>
              <w:t xml:space="preserve">hoices </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demonstrate</w:t>
            </w:r>
            <w:proofErr w:type="gramEnd"/>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awareness</w:t>
            </w:r>
            <w:proofErr w:type="gramEnd"/>
            <w:r w:rsidRPr="00D865E0">
              <w:rPr>
                <w:rFonts w:asciiTheme="majorHAnsi" w:hAnsiTheme="majorHAnsi" w:cs="Arial"/>
                <w:sz w:val="20"/>
                <w:szCs w:val="20"/>
              </w:rPr>
              <w:t>, but do</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little</w:t>
            </w:r>
            <w:proofErr w:type="gramEnd"/>
            <w:r w:rsidRPr="00D865E0">
              <w:rPr>
                <w:rFonts w:asciiTheme="majorHAnsi" w:hAnsiTheme="majorHAnsi" w:cs="Arial"/>
                <w:sz w:val="20"/>
                <w:szCs w:val="20"/>
              </w:rPr>
              <w:t xml:space="preserve"> to enhance</w:t>
            </w:r>
          </w:p>
          <w:p w:rsidR="005B7DCA" w:rsidRPr="00D865E0" w:rsidRDefault="005B7DCA" w:rsidP="005B7DCA">
            <w:pPr>
              <w:rPr>
                <w:rFonts w:asciiTheme="majorHAnsi" w:hAnsiTheme="majorHAnsi" w:cs="Arial"/>
                <w:sz w:val="20"/>
                <w:szCs w:val="20"/>
              </w:rPr>
            </w:pPr>
            <w:proofErr w:type="gramStart"/>
            <w:r w:rsidRPr="00D865E0">
              <w:rPr>
                <w:rFonts w:asciiTheme="majorHAnsi" w:hAnsiTheme="majorHAnsi" w:cs="Arial"/>
                <w:sz w:val="20"/>
                <w:szCs w:val="20"/>
              </w:rPr>
              <w:t>role</w:t>
            </w:r>
            <w:proofErr w:type="gramEnd"/>
            <w:r w:rsidRPr="00D865E0">
              <w:rPr>
                <w:rFonts w:asciiTheme="majorHAnsi" w:hAnsiTheme="majorHAnsi" w:cs="Arial"/>
                <w:sz w:val="20"/>
                <w:szCs w:val="20"/>
              </w:rPr>
              <w:t xml:space="preserve"> play.</w:t>
            </w:r>
          </w:p>
          <w:p w:rsidR="005B7DCA" w:rsidRPr="00D865E0" w:rsidRDefault="005B7DCA" w:rsidP="005B7DCA">
            <w:pPr>
              <w:autoSpaceDE w:val="0"/>
              <w:autoSpaceDN w:val="0"/>
              <w:adjustRightInd w:val="0"/>
              <w:rPr>
                <w:rFonts w:asciiTheme="majorHAnsi" w:hAnsiTheme="majorHAnsi" w:cs="TimesNewRomanPSMT"/>
                <w:sz w:val="20"/>
                <w:szCs w:val="20"/>
              </w:rPr>
            </w:pP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cs="Arial"/>
                <w:sz w:val="20"/>
                <w:szCs w:val="20"/>
              </w:rPr>
            </w:pPr>
            <w:r w:rsidRPr="00D865E0">
              <w:rPr>
                <w:rFonts w:asciiTheme="majorHAnsi" w:hAnsiTheme="majorHAnsi"/>
                <w:sz w:val="20"/>
                <w:szCs w:val="20"/>
              </w:rPr>
              <w:t xml:space="preserve">Refuses to work with classmates or participate in achieving </w:t>
            </w:r>
            <w:proofErr w:type="gramStart"/>
            <w:r w:rsidRPr="00D865E0">
              <w:rPr>
                <w:rFonts w:asciiTheme="majorHAnsi" w:hAnsiTheme="majorHAnsi"/>
                <w:sz w:val="20"/>
                <w:szCs w:val="20"/>
              </w:rPr>
              <w:t>role play</w:t>
            </w:r>
            <w:proofErr w:type="gramEnd"/>
            <w:r w:rsidRPr="00D865E0">
              <w:rPr>
                <w:rFonts w:asciiTheme="majorHAnsi" w:hAnsiTheme="majorHAnsi"/>
                <w:sz w:val="20"/>
                <w:szCs w:val="20"/>
              </w:rPr>
              <w:t xml:space="preserve"> goals.</w:t>
            </w:r>
            <w:r w:rsidRPr="00D865E0">
              <w:rPr>
                <w:rFonts w:asciiTheme="majorHAnsi" w:hAnsiTheme="majorHAnsi" w:cs="TimesNewRomanPSMT"/>
                <w:sz w:val="20"/>
                <w:szCs w:val="20"/>
              </w:rPr>
              <w:t xml:space="preserve"> A member whose c</w:t>
            </w:r>
            <w:r w:rsidRPr="00D865E0">
              <w:rPr>
                <w:rFonts w:asciiTheme="majorHAnsi" w:hAnsiTheme="majorHAnsi" w:cs="Arial"/>
                <w:sz w:val="20"/>
                <w:szCs w:val="20"/>
              </w:rPr>
              <w:t>hoices</w:t>
            </w:r>
          </w:p>
          <w:p w:rsidR="005B7DCA" w:rsidRPr="00D865E0" w:rsidRDefault="005B7DCA" w:rsidP="005B7DCA">
            <w:pPr>
              <w:autoSpaceDE w:val="0"/>
              <w:autoSpaceDN w:val="0"/>
              <w:adjustRightInd w:val="0"/>
              <w:rPr>
                <w:rFonts w:asciiTheme="majorHAnsi" w:hAnsiTheme="majorHAnsi" w:cs="Arial"/>
                <w:sz w:val="20"/>
                <w:szCs w:val="20"/>
              </w:rPr>
            </w:pPr>
            <w:proofErr w:type="gramStart"/>
            <w:r w:rsidRPr="00D865E0">
              <w:rPr>
                <w:rFonts w:asciiTheme="majorHAnsi" w:hAnsiTheme="majorHAnsi" w:cs="Arial"/>
                <w:sz w:val="20"/>
                <w:szCs w:val="20"/>
              </w:rPr>
              <w:t>demonstrate</w:t>
            </w:r>
            <w:proofErr w:type="gramEnd"/>
            <w:r w:rsidRPr="00D865E0">
              <w:rPr>
                <w:rFonts w:asciiTheme="majorHAnsi" w:hAnsiTheme="majorHAnsi" w:cs="Arial"/>
                <w:sz w:val="20"/>
                <w:szCs w:val="20"/>
              </w:rPr>
              <w:t xml:space="preserve"> negatively impact</w:t>
            </w:r>
          </w:p>
          <w:p w:rsidR="005B7DCA" w:rsidRPr="00D865E0" w:rsidRDefault="005B7DCA" w:rsidP="005B7DCA">
            <w:pPr>
              <w:rPr>
                <w:rFonts w:asciiTheme="majorHAnsi" w:hAnsiTheme="majorHAnsi" w:cs="Arial"/>
                <w:sz w:val="20"/>
                <w:szCs w:val="20"/>
              </w:rPr>
            </w:pPr>
            <w:proofErr w:type="gramStart"/>
            <w:r w:rsidRPr="00D865E0">
              <w:rPr>
                <w:rFonts w:asciiTheme="majorHAnsi" w:hAnsiTheme="majorHAnsi" w:cs="Arial"/>
                <w:sz w:val="20"/>
                <w:szCs w:val="20"/>
              </w:rPr>
              <w:t>role</w:t>
            </w:r>
            <w:proofErr w:type="gramEnd"/>
            <w:r w:rsidRPr="00D865E0">
              <w:rPr>
                <w:rFonts w:asciiTheme="majorHAnsi" w:hAnsiTheme="majorHAnsi" w:cs="Arial"/>
                <w:sz w:val="20"/>
                <w:szCs w:val="20"/>
              </w:rPr>
              <w:t xml:space="preserve"> play.</w:t>
            </w:r>
          </w:p>
          <w:p w:rsidR="005B7DCA" w:rsidRPr="00D865E0" w:rsidRDefault="005B7DCA" w:rsidP="005B7DCA">
            <w:pPr>
              <w:rPr>
                <w:rFonts w:asciiTheme="majorHAnsi" w:hAnsiTheme="majorHAnsi" w:cs="Arial"/>
                <w:sz w:val="20"/>
                <w:szCs w:val="20"/>
              </w:rPr>
            </w:pP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trPr>
          <w:trHeight w:val="323"/>
        </w:trPr>
        <w:tc>
          <w:tcPr>
            <w:tcW w:w="9828" w:type="dxa"/>
            <w:gridSpan w:val="6"/>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JOURNAL AND QUICK WRITE</w:t>
            </w:r>
          </w:p>
        </w:tc>
      </w:tr>
      <w:tr w:rsidR="005B7DCA" w:rsidRPr="00D865E0">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Neatness</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Journal or response is neatly hand-written or typed; it is clean, not wrinkled, and is easy to read with no distracting error corrections. </w:t>
            </w:r>
          </w:p>
          <w:p w:rsidR="005B7DCA" w:rsidRPr="00D865E0" w:rsidRDefault="005B7DCA" w:rsidP="005B7DCA">
            <w:pPr>
              <w:rPr>
                <w:rFonts w:asciiTheme="majorHAnsi" w:hAnsiTheme="majorHAnsi"/>
                <w:sz w:val="20"/>
                <w:szCs w:val="20"/>
              </w:rPr>
            </w:pP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Journal or response is neatly hand-written or typed with 1 or 2 distracting corrections (e.g. dark cross-outs; bumpy white-out, words written over).</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Journal or response writing is generally readable, but the reader has to exert quite a </w:t>
            </w:r>
            <w:proofErr w:type="gramStart"/>
            <w:r w:rsidRPr="00D865E0">
              <w:rPr>
                <w:rFonts w:asciiTheme="majorHAnsi" w:hAnsiTheme="majorHAnsi"/>
                <w:sz w:val="20"/>
                <w:szCs w:val="20"/>
              </w:rPr>
              <w:t>bit  of</w:t>
            </w:r>
            <w:proofErr w:type="gramEnd"/>
            <w:r w:rsidRPr="00D865E0">
              <w:rPr>
                <w:rFonts w:asciiTheme="majorHAnsi" w:hAnsiTheme="majorHAnsi"/>
                <w:sz w:val="20"/>
                <w:szCs w:val="20"/>
              </w:rPr>
              <w:t xml:space="preserve"> effort to figure out some of the words and/ or the journal is crumpled or slightly stained</w:t>
            </w: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Journal or response is unreadable or badly damaged It may have many distracting error corrections. It looks like it was done in a hurry or stored improperly.</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Organization</w:t>
            </w:r>
          </w:p>
          <w:p w:rsidR="005B7DCA" w:rsidRPr="00D865E0" w:rsidRDefault="005B7DCA" w:rsidP="005B7DCA">
            <w:pPr>
              <w:rPr>
                <w:rFonts w:asciiTheme="majorHAnsi" w:hAnsiTheme="majorHAnsi"/>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Point-of-view, arguments, solutions and other proposed ideas were expressed in a clear and organized fashion.</w:t>
            </w: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Point-of-view, arguments, solutions and other proposed ideas were expressed in a pretty clear manner, but the organization could have been better.</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Point-of-view, arguments, solutions and other proposed ideas were somewhat organized, but were not very clear. It took more than one reading to figure out what the journal entry was about.</w:t>
            </w:r>
          </w:p>
          <w:p w:rsidR="005B7DCA" w:rsidRPr="00D865E0" w:rsidRDefault="005B7DCA" w:rsidP="005B7DCA">
            <w:pPr>
              <w:rPr>
                <w:rFonts w:asciiTheme="majorHAnsi" w:hAnsiTheme="majorHAnsi"/>
                <w:sz w:val="20"/>
                <w:szCs w:val="20"/>
              </w:rPr>
            </w:pP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It was very difficult to understand the</w:t>
            </w:r>
          </w:p>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Point-of-view, ideas, and solutions proposed. </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Understanding</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clearly relate to the topic or question. It includes several supporting details and/or examples.</w:t>
            </w:r>
          </w:p>
          <w:p w:rsidR="005B7DCA" w:rsidRPr="00D865E0" w:rsidRDefault="005B7DCA" w:rsidP="005B7DCA">
            <w:pPr>
              <w:rPr>
                <w:rFonts w:asciiTheme="majorHAnsi" w:hAnsiTheme="majorHAnsi"/>
                <w:sz w:val="20"/>
                <w:szCs w:val="20"/>
              </w:rPr>
            </w:pP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Arguments, solutions and other proposed ideas clearly relate to the topic or question. </w:t>
            </w:r>
            <w:proofErr w:type="gramStart"/>
            <w:r w:rsidRPr="00D865E0">
              <w:rPr>
                <w:rFonts w:asciiTheme="majorHAnsi" w:hAnsiTheme="majorHAnsi"/>
                <w:sz w:val="20"/>
                <w:szCs w:val="20"/>
              </w:rPr>
              <w:t>It  provides</w:t>
            </w:r>
            <w:proofErr w:type="gramEnd"/>
            <w:r w:rsidRPr="00D865E0">
              <w:rPr>
                <w:rFonts w:asciiTheme="majorHAnsi" w:hAnsiTheme="majorHAnsi"/>
                <w:sz w:val="20"/>
                <w:szCs w:val="20"/>
              </w:rPr>
              <w:t xml:space="preserve"> 1-2 supporting details and/or examples</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clearly relate to the topic or question. No details and/or examples are given.</w:t>
            </w: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Arguments, solutions and other proposed ideas little or nothing to do with the main topic.</w:t>
            </w:r>
          </w:p>
        </w:tc>
        <w:tc>
          <w:tcPr>
            <w:tcW w:w="1424" w:type="dxa"/>
          </w:tcPr>
          <w:p w:rsidR="005B7DCA" w:rsidRPr="00D865E0" w:rsidRDefault="005B7DCA" w:rsidP="005B7DCA">
            <w:pPr>
              <w:rPr>
                <w:rFonts w:asciiTheme="majorHAnsi" w:hAnsiTheme="majorHAnsi"/>
                <w:sz w:val="20"/>
                <w:szCs w:val="20"/>
              </w:rPr>
            </w:pPr>
          </w:p>
        </w:tc>
      </w:tr>
      <w:tr w:rsidR="005B7DCA" w:rsidRPr="00D865E0">
        <w:tc>
          <w:tcPr>
            <w:tcW w:w="1729" w:type="dxa"/>
          </w:tcPr>
          <w:p w:rsidR="005B7DCA" w:rsidRPr="00D865E0" w:rsidRDefault="005B7DCA" w:rsidP="005B7DCA">
            <w:pPr>
              <w:rPr>
                <w:rFonts w:asciiTheme="majorHAnsi" w:hAnsiTheme="majorHAnsi"/>
                <w:b/>
                <w:sz w:val="20"/>
                <w:szCs w:val="20"/>
              </w:rPr>
            </w:pPr>
            <w:r w:rsidRPr="00D865E0">
              <w:rPr>
                <w:rFonts w:asciiTheme="majorHAnsi" w:hAnsiTheme="majorHAnsi"/>
                <w:b/>
                <w:sz w:val="20"/>
                <w:szCs w:val="20"/>
              </w:rPr>
              <w:t>Connections</w:t>
            </w:r>
          </w:p>
          <w:p w:rsidR="005B7DCA" w:rsidRPr="00D865E0" w:rsidRDefault="005B7DCA" w:rsidP="005B7DCA">
            <w:pPr>
              <w:rPr>
                <w:rFonts w:asciiTheme="majorHAnsi" w:hAnsiTheme="majorHAnsi"/>
                <w:b/>
                <w:sz w:val="20"/>
                <w:szCs w:val="20"/>
              </w:rPr>
            </w:pP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seems to be writing from knowledge or experience. The author has taken the ideas lea</w:t>
            </w:r>
            <w:r w:rsidR="00933E85">
              <w:rPr>
                <w:rFonts w:asciiTheme="majorHAnsi" w:hAnsiTheme="majorHAnsi"/>
                <w:sz w:val="20"/>
                <w:szCs w:val="20"/>
              </w:rPr>
              <w:t>rned in class and made them "their</w:t>
            </w:r>
            <w:r w:rsidRPr="00D865E0">
              <w:rPr>
                <w:rFonts w:asciiTheme="majorHAnsi" w:hAnsiTheme="majorHAnsi"/>
                <w:sz w:val="20"/>
                <w:szCs w:val="20"/>
              </w:rPr>
              <w:t xml:space="preserve"> own."</w:t>
            </w:r>
          </w:p>
        </w:tc>
        <w:tc>
          <w:tcPr>
            <w:tcW w:w="1730"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seems to be drawing on knowledge or experience, but there is some lack of ownership of the topic.</w:t>
            </w:r>
          </w:p>
        </w:tc>
        <w:tc>
          <w:tcPr>
            <w:tcW w:w="1648"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relates some of his own knowledge or experience, but it adds nothing to the discussion of the topic.</w:t>
            </w:r>
          </w:p>
        </w:tc>
        <w:tc>
          <w:tcPr>
            <w:tcW w:w="1649" w:type="dxa"/>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The writer has not tried to transform the information in a personal way. The ideas and the way they are expressed seem to belong to someone else.</w:t>
            </w:r>
          </w:p>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sz w:val="20"/>
                <w:szCs w:val="20"/>
              </w:rPr>
            </w:pPr>
          </w:p>
        </w:tc>
      </w:tr>
      <w:tr w:rsidR="005B7DCA" w:rsidRPr="00D865E0">
        <w:tc>
          <w:tcPr>
            <w:tcW w:w="9828" w:type="dxa"/>
            <w:gridSpan w:val="6"/>
            <w:tcBorders>
              <w:bottom w:val="single" w:sz="4" w:space="0" w:color="000000" w:themeColor="text1"/>
            </w:tcBorders>
            <w:shd w:val="clear" w:color="auto" w:fill="D9D9D9" w:themeFill="background1" w:themeFillShade="D9"/>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DAILY JOURNAL CHECK</w:t>
            </w:r>
          </w:p>
        </w:tc>
      </w:tr>
      <w:tr w:rsidR="005B7DCA" w:rsidRPr="00D865E0">
        <w:tc>
          <w:tcPr>
            <w:tcW w:w="9828" w:type="dxa"/>
            <w:gridSpan w:val="6"/>
            <w:tcBorders>
              <w:bottom w:val="single" w:sz="4" w:space="0" w:color="000000" w:themeColor="text1"/>
            </w:tcBorders>
          </w:tcPr>
          <w:p w:rsidR="005B7DCA" w:rsidRPr="00D865E0" w:rsidRDefault="005B7DCA" w:rsidP="005B7DCA">
            <w:pPr>
              <w:rPr>
                <w:rFonts w:asciiTheme="majorHAnsi" w:hAnsiTheme="majorHAnsi"/>
                <w:sz w:val="20"/>
                <w:szCs w:val="20"/>
              </w:rPr>
            </w:pPr>
            <w:r w:rsidRPr="00D865E0">
              <w:rPr>
                <w:rFonts w:asciiTheme="majorHAnsi" w:hAnsiTheme="majorHAnsi"/>
                <w:sz w:val="20"/>
                <w:szCs w:val="20"/>
              </w:rPr>
              <w:t>Student arrived to class with journal completed and prepared to be checked off:</w:t>
            </w:r>
          </w:p>
          <w:p w:rsidR="005B7DCA" w:rsidRPr="00D865E0" w:rsidRDefault="005B7DCA" w:rsidP="005B7DCA">
            <w:pPr>
              <w:rPr>
                <w:rFonts w:asciiTheme="majorHAnsi" w:hAnsiTheme="majorHAnsi"/>
                <w:sz w:val="20"/>
                <w:szCs w:val="20"/>
              </w:rPr>
            </w:pPr>
          </w:p>
          <w:p w:rsidR="005B7DCA" w:rsidRPr="00D865E0" w:rsidRDefault="005B7DCA" w:rsidP="005B7DCA">
            <w:pPr>
              <w:rPr>
                <w:rFonts w:asciiTheme="majorHAnsi" w:hAnsiTheme="majorHAnsi"/>
                <w:sz w:val="20"/>
                <w:szCs w:val="20"/>
              </w:rPr>
            </w:pPr>
            <w:r w:rsidRPr="00D865E0">
              <w:rPr>
                <w:rFonts w:asciiTheme="majorHAnsi" w:hAnsiTheme="majorHAnsi"/>
                <w:sz w:val="20"/>
                <w:szCs w:val="20"/>
              </w:rPr>
              <w:t xml:space="preserve">       __ 5 days                    __ 4 Days                    __ 3 Days                 __ 2 Days                    __1 Day                     __0 Days</w:t>
            </w:r>
          </w:p>
          <w:p w:rsidR="005B7DCA" w:rsidRPr="00D865E0" w:rsidRDefault="005B7DCA" w:rsidP="005B7DCA">
            <w:pPr>
              <w:rPr>
                <w:rFonts w:asciiTheme="majorHAnsi" w:hAnsiTheme="majorHAnsi"/>
                <w:sz w:val="20"/>
                <w:szCs w:val="20"/>
              </w:rPr>
            </w:pPr>
          </w:p>
        </w:tc>
      </w:tr>
      <w:tr w:rsidR="005B7DCA" w:rsidRPr="00D865E0">
        <w:trPr>
          <w:trHeight w:val="485"/>
        </w:trPr>
        <w:tc>
          <w:tcPr>
            <w:tcW w:w="1729" w:type="dxa"/>
            <w:tcBorders>
              <w:left w:val="nil"/>
              <w:bottom w:val="nil"/>
              <w:right w:val="nil"/>
            </w:tcBorders>
          </w:tcPr>
          <w:p w:rsidR="005B7DCA" w:rsidRPr="00D865E0" w:rsidRDefault="005B7DCA" w:rsidP="005B7DCA">
            <w:pPr>
              <w:rPr>
                <w:rFonts w:asciiTheme="majorHAnsi" w:hAnsiTheme="majorHAnsi"/>
                <w:sz w:val="20"/>
                <w:szCs w:val="20"/>
              </w:rPr>
            </w:pPr>
          </w:p>
        </w:tc>
        <w:tc>
          <w:tcPr>
            <w:tcW w:w="1648" w:type="dxa"/>
            <w:tcBorders>
              <w:left w:val="nil"/>
              <w:bottom w:val="nil"/>
              <w:right w:val="nil"/>
            </w:tcBorders>
          </w:tcPr>
          <w:p w:rsidR="005B7DCA" w:rsidRPr="00D865E0" w:rsidRDefault="005B7DCA" w:rsidP="005B7DCA">
            <w:pPr>
              <w:rPr>
                <w:rFonts w:asciiTheme="majorHAnsi" w:hAnsiTheme="majorHAnsi"/>
                <w:sz w:val="20"/>
                <w:szCs w:val="20"/>
              </w:rPr>
            </w:pPr>
          </w:p>
        </w:tc>
        <w:tc>
          <w:tcPr>
            <w:tcW w:w="1730" w:type="dxa"/>
            <w:tcBorders>
              <w:left w:val="nil"/>
              <w:bottom w:val="nil"/>
              <w:right w:val="nil"/>
            </w:tcBorders>
          </w:tcPr>
          <w:p w:rsidR="005B7DCA" w:rsidRPr="00D865E0" w:rsidRDefault="005B7DCA" w:rsidP="005B7DCA">
            <w:pPr>
              <w:rPr>
                <w:rFonts w:asciiTheme="majorHAnsi" w:hAnsiTheme="majorHAnsi"/>
                <w:sz w:val="20"/>
                <w:szCs w:val="20"/>
              </w:rPr>
            </w:pPr>
          </w:p>
        </w:tc>
        <w:tc>
          <w:tcPr>
            <w:tcW w:w="1648" w:type="dxa"/>
            <w:tcBorders>
              <w:left w:val="nil"/>
              <w:bottom w:val="nil"/>
              <w:right w:val="nil"/>
            </w:tcBorders>
          </w:tcPr>
          <w:p w:rsidR="005B7DCA" w:rsidRPr="00D865E0" w:rsidRDefault="005B7DCA" w:rsidP="005B7DCA">
            <w:pPr>
              <w:rPr>
                <w:rFonts w:asciiTheme="majorHAnsi" w:hAnsiTheme="majorHAnsi"/>
                <w:sz w:val="20"/>
                <w:szCs w:val="20"/>
              </w:rPr>
            </w:pPr>
          </w:p>
        </w:tc>
        <w:tc>
          <w:tcPr>
            <w:tcW w:w="1649" w:type="dxa"/>
            <w:tcBorders>
              <w:left w:val="nil"/>
              <w:bottom w:val="nil"/>
            </w:tcBorders>
          </w:tcPr>
          <w:p w:rsidR="005B7DCA" w:rsidRPr="00D865E0" w:rsidRDefault="005B7DCA" w:rsidP="005B7DCA">
            <w:pPr>
              <w:rPr>
                <w:rFonts w:asciiTheme="majorHAnsi" w:hAnsiTheme="majorHAnsi"/>
                <w:sz w:val="20"/>
                <w:szCs w:val="20"/>
              </w:rPr>
            </w:pPr>
          </w:p>
        </w:tc>
        <w:tc>
          <w:tcPr>
            <w:tcW w:w="1424" w:type="dxa"/>
          </w:tcPr>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 xml:space="preserve">          </w:t>
            </w:r>
          </w:p>
          <w:p w:rsidR="005B7DCA" w:rsidRPr="00D865E0" w:rsidRDefault="005B7DCA" w:rsidP="005B7DCA">
            <w:pPr>
              <w:rPr>
                <w:rFonts w:asciiTheme="majorHAnsi" w:hAnsiTheme="majorHAnsi"/>
                <w:b/>
                <w:sz w:val="24"/>
                <w:szCs w:val="24"/>
              </w:rPr>
            </w:pPr>
            <w:r w:rsidRPr="00D865E0">
              <w:rPr>
                <w:rFonts w:asciiTheme="majorHAnsi" w:hAnsiTheme="majorHAnsi"/>
                <w:b/>
                <w:sz w:val="24"/>
                <w:szCs w:val="24"/>
              </w:rPr>
              <w:t xml:space="preserve">         /25</w:t>
            </w:r>
          </w:p>
          <w:p w:rsidR="005B7DCA" w:rsidRPr="00D865E0" w:rsidRDefault="005B7DCA" w:rsidP="005B7DCA">
            <w:pPr>
              <w:rPr>
                <w:rFonts w:asciiTheme="majorHAnsi" w:hAnsiTheme="majorHAnsi"/>
                <w:b/>
                <w:sz w:val="24"/>
                <w:szCs w:val="24"/>
              </w:rPr>
            </w:pPr>
          </w:p>
        </w:tc>
      </w:tr>
    </w:tbl>
    <w:p w:rsidR="005B7DCA" w:rsidRDefault="005B7DCA" w:rsidP="003F6EB8">
      <w:pPr>
        <w:rPr>
          <w:rFonts w:asciiTheme="majorHAnsi" w:eastAsia="Times New Roman" w:hAnsiTheme="majorHAnsi" w:cs="Times New Roman"/>
          <w:color w:val="000000"/>
          <w:sz w:val="23"/>
          <w:szCs w:val="23"/>
        </w:rPr>
      </w:pPr>
    </w:p>
    <w:p w:rsidR="005B7DCA" w:rsidRPr="005B7DCA" w:rsidRDefault="005B7DCA" w:rsidP="005B7DCA">
      <w:pPr>
        <w:rPr>
          <w:rFonts w:asciiTheme="majorHAnsi" w:hAnsiTheme="majorHAnsi"/>
          <w:sz w:val="16"/>
          <w:szCs w:val="16"/>
        </w:rPr>
      </w:pPr>
      <w:r w:rsidRPr="005B7DCA">
        <w:rPr>
          <w:rFonts w:asciiTheme="majorHAnsi" w:hAnsiTheme="majorHAnsi"/>
          <w:sz w:val="16"/>
          <w:szCs w:val="16"/>
        </w:rPr>
        <w:t>Developed from Rubrics at:</w:t>
      </w:r>
    </w:p>
    <w:p w:rsidR="005B7DCA" w:rsidRPr="005B7DCA" w:rsidRDefault="0091375F" w:rsidP="005B7DCA">
      <w:pPr>
        <w:rPr>
          <w:rFonts w:asciiTheme="majorHAnsi" w:hAnsiTheme="majorHAnsi"/>
          <w:sz w:val="16"/>
          <w:szCs w:val="16"/>
        </w:rPr>
      </w:pPr>
      <w:hyperlink r:id="rId7" w:history="1">
        <w:r w:rsidR="005B7DCA" w:rsidRPr="005B7DCA">
          <w:rPr>
            <w:rStyle w:val="Hyperlink"/>
            <w:rFonts w:asciiTheme="majorHAnsi" w:hAnsiTheme="majorHAnsi"/>
            <w:sz w:val="16"/>
            <w:szCs w:val="16"/>
          </w:rPr>
          <w:t>http://www.sites4teachers.com/links/redirect.php?url=https://armstrong-history.wikispaces.com/file/view/I+Am+Project+Presentation+Rubric.pdf</w:t>
        </w:r>
      </w:hyperlink>
      <w:r w:rsidR="005B7DCA" w:rsidRPr="005B7DCA">
        <w:rPr>
          <w:rFonts w:asciiTheme="majorHAnsi" w:hAnsiTheme="majorHAnsi"/>
          <w:sz w:val="16"/>
          <w:szCs w:val="16"/>
        </w:rPr>
        <w:t xml:space="preserve"> </w:t>
      </w:r>
    </w:p>
    <w:p w:rsidR="005B7DCA" w:rsidRDefault="0091375F" w:rsidP="005B7DCA">
      <w:pPr>
        <w:rPr>
          <w:rFonts w:asciiTheme="majorHAnsi" w:hAnsiTheme="majorHAnsi"/>
          <w:sz w:val="16"/>
          <w:szCs w:val="16"/>
        </w:rPr>
      </w:pPr>
      <w:hyperlink r:id="rId8" w:history="1">
        <w:r w:rsidR="005B7DCA" w:rsidRPr="005B7DCA">
          <w:rPr>
            <w:rStyle w:val="Hyperlink"/>
            <w:rFonts w:asciiTheme="majorHAnsi" w:hAnsiTheme="majorHAnsi"/>
            <w:sz w:val="16"/>
            <w:szCs w:val="16"/>
          </w:rPr>
          <w:t>http://rubistar.4teachers.org/</w:t>
        </w:r>
      </w:hyperlink>
      <w:r w:rsidR="005B7DCA" w:rsidRPr="005B7DCA">
        <w:rPr>
          <w:rFonts w:asciiTheme="majorHAnsi" w:hAnsiTheme="majorHAnsi"/>
          <w:sz w:val="16"/>
          <w:szCs w:val="16"/>
        </w:rPr>
        <w:t xml:space="preserve"> </w:t>
      </w:r>
    </w:p>
    <w:p w:rsidR="005B7DCA" w:rsidRPr="005B7DCA" w:rsidRDefault="005B7DCA" w:rsidP="005B7DCA">
      <w:pPr>
        <w:rPr>
          <w:rFonts w:asciiTheme="majorHAnsi" w:hAnsiTheme="majorHAnsi"/>
          <w:sz w:val="16"/>
          <w:szCs w:val="16"/>
        </w:rPr>
      </w:pPr>
    </w:p>
    <w:p w:rsidR="003F6EB8" w:rsidRPr="00D865E0" w:rsidRDefault="003F6EB8" w:rsidP="003F6EB8">
      <w:pPr>
        <w:rPr>
          <w:rFonts w:asciiTheme="majorHAnsi" w:eastAsia="Times New Roman" w:hAnsiTheme="majorHAnsi" w:cs="Times New Roman"/>
          <w:color w:val="000000"/>
          <w:sz w:val="23"/>
          <w:szCs w:val="23"/>
        </w:rPr>
      </w:pPr>
    </w:p>
    <w:p w:rsidR="00D865E0" w:rsidRDefault="00D865E0" w:rsidP="00D865E0">
      <w:pPr>
        <w:jc w:val="center"/>
        <w:rPr>
          <w:rFonts w:asciiTheme="majorHAnsi" w:eastAsia="Calibri" w:hAnsiTheme="majorHAnsi" w:cs="Rockwell Extra Bold"/>
          <w:b/>
          <w:sz w:val="28"/>
          <w:szCs w:val="28"/>
        </w:rPr>
      </w:pPr>
      <w:r w:rsidRPr="003F6EB8">
        <w:rPr>
          <w:rFonts w:asciiTheme="majorHAnsi" w:eastAsia="Calibri" w:hAnsiTheme="majorHAnsi" w:cs="Rockwell Extra Bold"/>
          <w:b/>
          <w:sz w:val="28"/>
          <w:szCs w:val="28"/>
        </w:rPr>
        <w:t xml:space="preserve">The </w:t>
      </w:r>
      <w:r w:rsidR="003F6EB8" w:rsidRPr="003F6EB8">
        <w:rPr>
          <w:rFonts w:asciiTheme="majorHAnsi" w:eastAsia="Calibri" w:hAnsiTheme="majorHAnsi" w:cs="Rockwell Extra Bold"/>
          <w:b/>
          <w:sz w:val="28"/>
          <w:szCs w:val="28"/>
        </w:rPr>
        <w:t>Role Play</w:t>
      </w:r>
      <w:r w:rsidR="00FD2EF0">
        <w:rPr>
          <w:rFonts w:asciiTheme="majorHAnsi" w:eastAsia="Calibri" w:hAnsiTheme="majorHAnsi" w:cs="Rockwell Extra Bold"/>
          <w:b/>
          <w:sz w:val="28"/>
          <w:szCs w:val="28"/>
        </w:rPr>
        <w:t xml:space="preserve"> Rules</w:t>
      </w:r>
    </w:p>
    <w:p w:rsidR="00FD2EF0" w:rsidRPr="003F6EB8" w:rsidRDefault="00FD2EF0" w:rsidP="005B7DCA">
      <w:pPr>
        <w:rPr>
          <w:rFonts w:asciiTheme="majorHAnsi" w:eastAsia="Calibri" w:hAnsiTheme="majorHAnsi" w:cs="Times New Roman"/>
          <w:b/>
          <w:sz w:val="28"/>
          <w:szCs w:val="28"/>
        </w:rPr>
      </w:pPr>
      <w:r w:rsidRPr="005B7DCA">
        <w:rPr>
          <w:rFonts w:asciiTheme="majorHAnsi" w:eastAsia="Calibri" w:hAnsiTheme="majorHAnsi" w:cs="Rockwell Extra Bold"/>
          <w:b/>
          <w:sz w:val="24"/>
          <w:szCs w:val="24"/>
        </w:rPr>
        <w:t xml:space="preserve">What is the goal of the </w:t>
      </w:r>
      <w:proofErr w:type="gramStart"/>
      <w:r w:rsidRPr="005B7DCA">
        <w:rPr>
          <w:rFonts w:asciiTheme="majorHAnsi" w:eastAsia="Calibri" w:hAnsiTheme="majorHAnsi" w:cs="Rockwell Extra Bold"/>
          <w:b/>
          <w:sz w:val="24"/>
          <w:szCs w:val="24"/>
        </w:rPr>
        <w:t>role play</w:t>
      </w:r>
      <w:proofErr w:type="gramEnd"/>
      <w:r w:rsidRPr="005B7DCA">
        <w:rPr>
          <w:rFonts w:asciiTheme="majorHAnsi" w:eastAsia="Calibri" w:hAnsiTheme="majorHAnsi" w:cs="Rockwell Extra Bold"/>
          <w:b/>
          <w:sz w:val="24"/>
          <w:szCs w:val="24"/>
        </w:rPr>
        <w:t>?</w:t>
      </w:r>
      <w:r w:rsidR="005B7DCA">
        <w:rPr>
          <w:rFonts w:asciiTheme="majorHAnsi" w:eastAsia="Calibri" w:hAnsiTheme="majorHAnsi" w:cs="Rockwell Extra Bold"/>
          <w:b/>
          <w:sz w:val="28"/>
          <w:szCs w:val="28"/>
        </w:rPr>
        <w:t xml:space="preserve"> </w:t>
      </w:r>
      <w:r w:rsidR="005B7DCA" w:rsidRPr="005B7DCA">
        <w:rPr>
          <w:rFonts w:asciiTheme="majorHAnsi" w:eastAsia="Calibri" w:hAnsiTheme="majorHAnsi" w:cs="Rockwell Extra Bold"/>
          <w:sz w:val="24"/>
          <w:szCs w:val="24"/>
        </w:rPr>
        <w:t>For students to actively engage with the historical roles and context of prohibition</w:t>
      </w:r>
      <w:r w:rsidR="005B7DCA">
        <w:rPr>
          <w:rFonts w:asciiTheme="majorHAnsi" w:eastAsia="Calibri" w:hAnsiTheme="majorHAnsi" w:cs="Rockwell Extra Bold"/>
          <w:b/>
          <w:sz w:val="28"/>
          <w:szCs w:val="28"/>
        </w:rPr>
        <w:t xml:space="preserve"> </w:t>
      </w:r>
    </w:p>
    <w:p w:rsidR="00D865E0" w:rsidRPr="00D865E0" w:rsidRDefault="00D865E0" w:rsidP="00D865E0">
      <w:pPr>
        <w:rPr>
          <w:rFonts w:asciiTheme="majorHAnsi" w:eastAsia="Calibri" w:hAnsiTheme="majorHAnsi" w:cs="Times New Roman"/>
          <w:b/>
          <w:bCs/>
          <w:sz w:val="24"/>
          <w:szCs w:val="24"/>
        </w:rPr>
      </w:pPr>
      <w:r w:rsidRPr="00D865E0">
        <w:rPr>
          <w:rFonts w:asciiTheme="majorHAnsi" w:eastAsia="Calibri" w:hAnsiTheme="majorHAnsi" w:cs="Times New Roman"/>
          <w:b/>
          <w:bCs/>
          <w:sz w:val="24"/>
          <w:szCs w:val="24"/>
        </w:rPr>
        <w:t>The Roles:</w:t>
      </w:r>
    </w:p>
    <w:p w:rsidR="00D865E0" w:rsidRPr="00D865E0" w:rsidRDefault="00D865E0" w:rsidP="00D865E0">
      <w:pPr>
        <w:widowControl w:val="0"/>
        <w:numPr>
          <w:ilvl w:val="0"/>
          <w:numId w:val="1"/>
          <w:numberingChange w:id="1"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Federal Government</w:t>
      </w:r>
      <w:r w:rsidRPr="00D865E0">
        <w:rPr>
          <w:rFonts w:asciiTheme="majorHAnsi" w:eastAsia="Calibri" w:hAnsiTheme="majorHAnsi" w:cs="Times New Roman"/>
          <w:sz w:val="24"/>
          <w:szCs w:val="24"/>
        </w:rPr>
        <w:t>- the teacher</w:t>
      </w:r>
    </w:p>
    <w:p w:rsidR="00D865E0" w:rsidRPr="00D865E0" w:rsidRDefault="00D865E0" w:rsidP="00D865E0">
      <w:pPr>
        <w:widowControl w:val="0"/>
        <w:numPr>
          <w:ilvl w:val="0"/>
          <w:numId w:val="1"/>
          <w:numberingChange w:id="2"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Poppers</w:t>
      </w:r>
      <w:r w:rsidRPr="00D865E0">
        <w:rPr>
          <w:rFonts w:asciiTheme="majorHAnsi" w:eastAsia="Calibri" w:hAnsiTheme="majorHAnsi" w:cs="Times New Roman"/>
          <w:sz w:val="24"/>
          <w:szCs w:val="24"/>
        </w:rPr>
        <w:t>- the police force, their job is to catch anyone who has gum, when they think they know the identity of one of the players they will turn them into the Federal government</w:t>
      </w:r>
    </w:p>
    <w:p w:rsidR="00D865E0" w:rsidRPr="00D865E0" w:rsidRDefault="00D865E0" w:rsidP="00D865E0">
      <w:pPr>
        <w:widowControl w:val="0"/>
        <w:numPr>
          <w:ilvl w:val="0"/>
          <w:numId w:val="1"/>
          <w:numberingChange w:id="3"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 xml:space="preserve">Undercover </w:t>
      </w:r>
      <w:r w:rsidR="003F6EB8">
        <w:rPr>
          <w:rFonts w:asciiTheme="majorHAnsi" w:eastAsia="Calibri" w:hAnsiTheme="majorHAnsi" w:cs="Times New Roman"/>
          <w:b/>
          <w:sz w:val="24"/>
          <w:szCs w:val="24"/>
        </w:rPr>
        <w:t>P</w:t>
      </w:r>
      <w:r w:rsidRPr="003F6EB8">
        <w:rPr>
          <w:rFonts w:asciiTheme="majorHAnsi" w:eastAsia="Calibri" w:hAnsiTheme="majorHAnsi" w:cs="Times New Roman"/>
          <w:b/>
          <w:sz w:val="24"/>
          <w:szCs w:val="24"/>
        </w:rPr>
        <w:t>opper</w:t>
      </w:r>
      <w:r w:rsidRPr="00D865E0">
        <w:rPr>
          <w:rFonts w:asciiTheme="majorHAnsi" w:eastAsia="Calibri" w:hAnsiTheme="majorHAnsi" w:cs="Times New Roman"/>
          <w:sz w:val="24"/>
          <w:szCs w:val="24"/>
        </w:rPr>
        <w:t>- same as Poppers but will not wear a badge or reveal their identity, their job is to catch anyone who has gum, when they think they know the identity of one of the players they will turn them into the Federal government</w:t>
      </w:r>
    </w:p>
    <w:p w:rsidR="00D865E0" w:rsidRPr="00D865E0" w:rsidRDefault="00D865E0" w:rsidP="00D865E0">
      <w:pPr>
        <w:widowControl w:val="0"/>
        <w:numPr>
          <w:ilvl w:val="0"/>
          <w:numId w:val="1"/>
          <w:numberingChange w:id="4"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Candyman</w:t>
      </w:r>
      <w:r w:rsidRPr="00D865E0">
        <w:rPr>
          <w:rFonts w:asciiTheme="majorHAnsi" w:eastAsia="Calibri" w:hAnsiTheme="majorHAnsi" w:cs="Times New Roman"/>
          <w:sz w:val="24"/>
          <w:szCs w:val="24"/>
        </w:rPr>
        <w:t>- the bootlegger, their job is to "make" the gum and distribute it to the runners</w:t>
      </w:r>
    </w:p>
    <w:p w:rsidR="00D865E0" w:rsidRPr="00D865E0" w:rsidRDefault="00D865E0" w:rsidP="00D865E0">
      <w:pPr>
        <w:widowControl w:val="0"/>
        <w:numPr>
          <w:ilvl w:val="0"/>
          <w:numId w:val="1"/>
          <w:numberingChange w:id="5"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Gum Runners</w:t>
      </w:r>
      <w:r w:rsidRPr="00D865E0">
        <w:rPr>
          <w:rFonts w:asciiTheme="majorHAnsi" w:eastAsia="Calibri" w:hAnsiTheme="majorHAnsi" w:cs="Times New Roman"/>
          <w:sz w:val="24"/>
          <w:szCs w:val="24"/>
        </w:rPr>
        <w:t>- smugglers, they get the gum form the Candyman and transport it throughout the classroom, giving it to Bubble Blowers as they need it</w:t>
      </w:r>
    </w:p>
    <w:p w:rsidR="00D865E0" w:rsidRPr="00D865E0" w:rsidRDefault="00D865E0" w:rsidP="00D865E0">
      <w:pPr>
        <w:widowControl w:val="0"/>
        <w:numPr>
          <w:ilvl w:val="0"/>
          <w:numId w:val="1"/>
          <w:numberingChange w:id="6" w:author="Gayle Thieman" w:date="2010-08-11T23:18:00Z" w:original=""/>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3F6EB8">
        <w:rPr>
          <w:rFonts w:asciiTheme="majorHAnsi" w:eastAsia="Calibri" w:hAnsiTheme="majorHAnsi" w:cs="Times New Roman"/>
          <w:b/>
          <w:sz w:val="24"/>
          <w:szCs w:val="24"/>
        </w:rPr>
        <w:t>Bubble Blowers</w:t>
      </w:r>
      <w:r w:rsidRPr="00D865E0">
        <w:rPr>
          <w:rFonts w:asciiTheme="majorHAnsi" w:eastAsia="Calibri" w:hAnsiTheme="majorHAnsi" w:cs="Times New Roman"/>
          <w:sz w:val="24"/>
          <w:szCs w:val="24"/>
        </w:rPr>
        <w:t>- society in need of gum, they want to get and chew gum without getting caught, the amount of gum they need will be always be different, but the goal is to reach their quota</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b/>
          <w:bCs/>
          <w:sz w:val="24"/>
          <w:szCs w:val="24"/>
        </w:rPr>
        <w:t>The roles are distributed as follows</w:t>
      </w:r>
      <w:r w:rsidRPr="00D865E0">
        <w:rPr>
          <w:rFonts w:asciiTheme="majorHAnsi" w:eastAsia="Calibri" w:hAnsiTheme="majorHAnsi" w:cs="Times New Roman"/>
          <w:sz w:val="24"/>
          <w:szCs w:val="24"/>
        </w:rPr>
        <w:t>:</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Candymen</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Poppers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3 Undercover Poppers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6 Gum Runners</w:t>
      </w: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15 Bubble Blowers</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 xml:space="preserve">As each student enters the classroom they will draw a role out of a hat.  This will not only include their role but what their goal is for the game that day.  For example, some of the roles with have daily quotas such as the amount of </w:t>
      </w:r>
      <w:proofErr w:type="gramStart"/>
      <w:r w:rsidRPr="00D865E0">
        <w:rPr>
          <w:rFonts w:asciiTheme="majorHAnsi" w:eastAsia="Calibri" w:hAnsiTheme="majorHAnsi" w:cs="Times New Roman"/>
          <w:sz w:val="24"/>
          <w:szCs w:val="24"/>
        </w:rPr>
        <w:t>gum  they</w:t>
      </w:r>
      <w:proofErr w:type="gramEnd"/>
      <w:r w:rsidRPr="00D865E0">
        <w:rPr>
          <w:rFonts w:asciiTheme="majorHAnsi" w:eastAsia="Calibri" w:hAnsiTheme="majorHAnsi" w:cs="Times New Roman"/>
          <w:sz w:val="24"/>
          <w:szCs w:val="24"/>
        </w:rPr>
        <w:t xml:space="preserve"> are supposed to collect and/or chew.  The game is to be played throughout the class period and while other lessons are taking place.  It is important not to let the game interfere with the other class activities.  </w:t>
      </w:r>
    </w:p>
    <w:p w:rsidR="00D865E0" w:rsidRPr="00D865E0" w:rsidRDefault="00D865E0" w:rsidP="00D865E0">
      <w:pPr>
        <w:rPr>
          <w:rFonts w:asciiTheme="majorHAnsi" w:eastAsia="Calibri" w:hAnsiTheme="majorHAnsi" w:cs="Times New Roman"/>
          <w:sz w:val="24"/>
          <w:szCs w:val="24"/>
        </w:rPr>
      </w:pPr>
    </w:p>
    <w:p w:rsidR="00D865E0" w:rsidRPr="00D865E0" w:rsidRDefault="00D865E0" w:rsidP="00D865E0">
      <w:pPr>
        <w:rPr>
          <w:rFonts w:asciiTheme="majorHAnsi" w:eastAsia="Calibri" w:hAnsiTheme="majorHAnsi" w:cs="Times New Roman"/>
          <w:sz w:val="24"/>
          <w:szCs w:val="24"/>
        </w:rPr>
      </w:pPr>
      <w:r w:rsidRPr="00D865E0">
        <w:rPr>
          <w:rFonts w:asciiTheme="majorHAnsi" w:eastAsia="Calibri" w:hAnsiTheme="majorHAnsi" w:cs="Times New Roman"/>
          <w:sz w:val="24"/>
          <w:szCs w:val="24"/>
        </w:rPr>
        <w:t xml:space="preserve">A journal will be kept for the students to reflect on their experiences throughout he game. </w:t>
      </w:r>
      <w:proofErr w:type="gramStart"/>
      <w:r w:rsidRPr="00D865E0">
        <w:rPr>
          <w:rFonts w:asciiTheme="majorHAnsi" w:eastAsia="Calibri" w:hAnsiTheme="majorHAnsi" w:cs="Times New Roman"/>
          <w:sz w:val="24"/>
          <w:szCs w:val="24"/>
        </w:rPr>
        <w:t>This help</w:t>
      </w:r>
      <w:proofErr w:type="gramEnd"/>
      <w:r w:rsidRPr="00D865E0">
        <w:rPr>
          <w:rFonts w:asciiTheme="majorHAnsi" w:eastAsia="Calibri" w:hAnsiTheme="majorHAnsi" w:cs="Times New Roman"/>
          <w:sz w:val="24"/>
          <w:szCs w:val="24"/>
        </w:rPr>
        <w:t xml:space="preserve"> the teacher assess how the student is performing and how they are relating this activity to the rest of the lesson. The journal </w:t>
      </w:r>
      <w:r w:rsidR="003F6EB8">
        <w:rPr>
          <w:rFonts w:asciiTheme="majorHAnsi" w:eastAsia="Calibri" w:hAnsiTheme="majorHAnsi" w:cs="Times New Roman"/>
          <w:sz w:val="24"/>
          <w:szCs w:val="24"/>
        </w:rPr>
        <w:t xml:space="preserve">will ask the student to answer </w:t>
      </w:r>
      <w:r w:rsidRPr="00D865E0">
        <w:rPr>
          <w:rFonts w:asciiTheme="majorHAnsi" w:eastAsia="Calibri" w:hAnsiTheme="majorHAnsi" w:cs="Times New Roman"/>
          <w:sz w:val="24"/>
          <w:szCs w:val="24"/>
        </w:rPr>
        <w:t>the following questions:</w:t>
      </w:r>
    </w:p>
    <w:p w:rsidR="00D865E0" w:rsidRPr="00D865E0" w:rsidRDefault="00D865E0" w:rsidP="00D865E0">
      <w:pPr>
        <w:widowControl w:val="0"/>
        <w:numPr>
          <w:ilvl w:val="0"/>
          <w:numId w:val="2"/>
          <w:numberingChange w:id="7" w:author="Gayle Thieman" w:date="2010-08-11T23:18:00Z" w:original="%1:1:0:."/>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was your role?</w:t>
      </w:r>
    </w:p>
    <w:p w:rsidR="00D865E0" w:rsidRPr="00D865E0" w:rsidRDefault="00D865E0" w:rsidP="00D865E0">
      <w:pPr>
        <w:widowControl w:val="0"/>
        <w:numPr>
          <w:ilvl w:val="0"/>
          <w:numId w:val="2"/>
          <w:numberingChange w:id="8" w:author="Gayle Thieman" w:date="2010-08-11T23:18:00Z" w:original="%1:2:0:."/>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was your goal for the day?</w:t>
      </w:r>
    </w:p>
    <w:p w:rsidR="00D865E0" w:rsidRPr="00D865E0" w:rsidRDefault="00D865E0" w:rsidP="00D865E0">
      <w:pPr>
        <w:widowControl w:val="0"/>
        <w:numPr>
          <w:ilvl w:val="0"/>
          <w:numId w:val="2"/>
          <w:numberingChange w:id="9" w:author="Gayle Thieman" w:date="2010-08-11T23:18:00Z" w:original="%1:3:0:."/>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were the difficulties you experienced in reaching your goal?</w:t>
      </w:r>
    </w:p>
    <w:p w:rsidR="00D865E0" w:rsidRPr="00D865E0" w:rsidRDefault="00D865E0" w:rsidP="00D865E0">
      <w:pPr>
        <w:widowControl w:val="0"/>
        <w:numPr>
          <w:ilvl w:val="0"/>
          <w:numId w:val="2"/>
          <w:numberingChange w:id="10" w:author="Gayle Thieman" w:date="2010-08-11T23:18:00Z" w:original="%1:4:0:."/>
        </w:numPr>
        <w:overflowPunct w:val="0"/>
        <w:autoSpaceDE w:val="0"/>
        <w:autoSpaceDN w:val="0"/>
        <w:adjustRightInd w:val="0"/>
        <w:spacing w:after="0" w:line="240" w:lineRule="auto"/>
        <w:ind w:left="360" w:hanging="360"/>
        <w:rPr>
          <w:rFonts w:asciiTheme="majorHAnsi" w:eastAsia="Calibri" w:hAnsiTheme="majorHAnsi" w:cs="Times New Roman"/>
          <w:sz w:val="24"/>
          <w:szCs w:val="24"/>
        </w:rPr>
      </w:pPr>
      <w:r w:rsidRPr="00D865E0">
        <w:rPr>
          <w:rFonts w:asciiTheme="majorHAnsi" w:eastAsia="Calibri" w:hAnsiTheme="majorHAnsi" w:cs="Times New Roman"/>
          <w:sz w:val="24"/>
          <w:szCs w:val="24"/>
        </w:rPr>
        <w:t>What strategy did you employ to reach your goal?</w:t>
      </w:r>
    </w:p>
    <w:p w:rsidR="00D865E0" w:rsidRPr="005B7DCA" w:rsidRDefault="00D865E0" w:rsidP="00D865E0">
      <w:pPr>
        <w:widowControl w:val="0"/>
        <w:numPr>
          <w:ilvl w:val="0"/>
          <w:numId w:val="2"/>
          <w:numberingChange w:id="11" w:author="Gayle Thieman" w:date="2010-08-11T23:18:00Z" w:original="%1:5:0:."/>
        </w:numPr>
        <w:overflowPunct w:val="0"/>
        <w:autoSpaceDE w:val="0"/>
        <w:autoSpaceDN w:val="0"/>
        <w:adjustRightInd w:val="0"/>
        <w:spacing w:after="0" w:line="240" w:lineRule="auto"/>
        <w:ind w:left="360" w:hanging="360"/>
        <w:rPr>
          <w:rFonts w:asciiTheme="majorHAnsi" w:eastAsia="Calibri" w:hAnsiTheme="majorHAnsi" w:cs="Times New Roman"/>
        </w:rPr>
      </w:pPr>
      <w:r w:rsidRPr="00D865E0">
        <w:rPr>
          <w:rFonts w:asciiTheme="majorHAnsi" w:eastAsia="Calibri" w:hAnsiTheme="majorHAnsi" w:cs="Times New Roman"/>
          <w:sz w:val="24"/>
          <w:szCs w:val="24"/>
        </w:rPr>
        <w:t>What connections can you make between this game and what you are learning in the class activities about Prohibition?</w:t>
      </w:r>
    </w:p>
    <w:p w:rsidR="005B7DCA" w:rsidRDefault="005B7DCA" w:rsidP="005B7DCA">
      <w:pPr>
        <w:widowControl w:val="0"/>
        <w:overflowPunct w:val="0"/>
        <w:autoSpaceDE w:val="0"/>
        <w:autoSpaceDN w:val="0"/>
        <w:adjustRightInd w:val="0"/>
        <w:spacing w:after="0" w:line="240" w:lineRule="auto"/>
        <w:ind w:left="360"/>
        <w:rPr>
          <w:rFonts w:asciiTheme="majorHAnsi" w:eastAsia="Calibri" w:hAnsiTheme="majorHAnsi" w:cs="Times New Roman"/>
          <w:sz w:val="24"/>
          <w:szCs w:val="24"/>
        </w:rPr>
      </w:pPr>
    </w:p>
    <w:p w:rsidR="005B7DCA" w:rsidRPr="00D865E0" w:rsidRDefault="005B7DCA" w:rsidP="005B7DCA">
      <w:pPr>
        <w:widowControl w:val="0"/>
        <w:overflowPunct w:val="0"/>
        <w:autoSpaceDE w:val="0"/>
        <w:autoSpaceDN w:val="0"/>
        <w:adjustRightInd w:val="0"/>
        <w:spacing w:after="0" w:line="240" w:lineRule="auto"/>
        <w:ind w:left="360"/>
        <w:rPr>
          <w:rFonts w:asciiTheme="majorHAnsi" w:eastAsia="Calibri" w:hAnsiTheme="majorHAnsi" w:cs="Times New Roman"/>
        </w:rPr>
      </w:pPr>
    </w:p>
    <w:p w:rsidR="00D865E0" w:rsidRDefault="00D865E0">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Default="005B7DCA">
      <w:pPr>
        <w:rPr>
          <w:rFonts w:asciiTheme="majorHAnsi" w:eastAsia="Times New Roman" w:hAnsiTheme="majorHAnsi" w:cs="Times New Roman"/>
          <w:color w:val="000000"/>
          <w:sz w:val="23"/>
          <w:szCs w:val="23"/>
        </w:rPr>
      </w:pPr>
    </w:p>
    <w:p w:rsidR="005B7DCA" w:rsidRPr="00D865E0" w:rsidRDefault="005B7DCA">
      <w:pPr>
        <w:rPr>
          <w:rFonts w:asciiTheme="majorHAnsi" w:eastAsia="Times New Roman" w:hAnsiTheme="majorHAnsi" w:cs="Times New Roman"/>
          <w:color w:val="000000"/>
          <w:sz w:val="23"/>
          <w:szCs w:val="23"/>
        </w:rPr>
      </w:pPr>
    </w:p>
    <w:p w:rsidR="00D865E0" w:rsidRPr="001B790A" w:rsidRDefault="0091375F" w:rsidP="001B790A">
      <w:pPr>
        <w:spacing w:line="240" w:lineRule="auto"/>
        <w:jc w:val="center"/>
        <w:rPr>
          <w:rFonts w:ascii="Cambria" w:eastAsia="Calibri" w:hAnsi="Cambria" w:cs="Times New Roman"/>
          <w:b/>
          <w:bCs/>
          <w:sz w:val="28"/>
          <w:szCs w:val="28"/>
        </w:rPr>
      </w:pPr>
      <w:r>
        <w:rPr>
          <w:rFonts w:ascii="Cambria" w:eastAsia="Calibri" w:hAnsi="Cambria" w:cs="Times New Roman"/>
          <w:b/>
          <w:bCs/>
          <w:noProof/>
          <w:sz w:val="28"/>
          <w:szCs w:val="28"/>
          <w:lang w:eastAsia="zh-CN"/>
        </w:rPr>
        <w:pict>
          <v:rect id="_x0000_s1027" style="position:absolute;left:0;text-align:left;margin-left:-10.75pt;margin-top:-10.75pt;width:485.75pt;height:657.7pt;z-index:251658240" filled="f" fillcolor="white [3201]" strokecolor="black [3200]" strokeweight="5pt">
            <v:stroke linestyle="thickThin"/>
            <v:shadow color="#868686"/>
          </v:rect>
        </w:pict>
      </w:r>
      <w:r w:rsidR="00D865E0" w:rsidRPr="001B790A">
        <w:rPr>
          <w:rFonts w:ascii="Cambria" w:eastAsia="Calibri" w:hAnsi="Cambria" w:cs="Times New Roman"/>
          <w:b/>
          <w:bCs/>
          <w:sz w:val="28"/>
          <w:szCs w:val="28"/>
        </w:rPr>
        <w:t xml:space="preserve"> Journal</w:t>
      </w:r>
      <w:r w:rsidR="00D865E0" w:rsidRPr="001B790A">
        <w:rPr>
          <w:rFonts w:asciiTheme="majorHAnsi" w:hAnsiTheme="majorHAnsi"/>
          <w:b/>
          <w:bCs/>
          <w:sz w:val="28"/>
          <w:szCs w:val="28"/>
        </w:rPr>
        <w:t xml:space="preserve"> Example</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 xml:space="preserve">Name </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 xml:space="preserve">Date </w:t>
      </w:r>
    </w:p>
    <w:p w:rsidR="00D865E0" w:rsidRPr="00D865E0" w:rsidRDefault="00D865E0" w:rsidP="005B7DCA">
      <w:pPr>
        <w:spacing w:line="240" w:lineRule="auto"/>
        <w:rPr>
          <w:rFonts w:ascii="Cambria" w:eastAsia="Calibri" w:hAnsi="Cambria" w:cs="Times New Roman"/>
          <w:b/>
          <w:bCs/>
          <w:sz w:val="24"/>
          <w:szCs w:val="24"/>
        </w:rPr>
      </w:pPr>
      <w:r w:rsidRPr="00D865E0">
        <w:rPr>
          <w:rFonts w:ascii="Cambria" w:eastAsia="Calibri" w:hAnsi="Cambria" w:cs="Times New Roman"/>
          <w:b/>
          <w:bCs/>
          <w:sz w:val="24"/>
          <w:szCs w:val="24"/>
        </w:rPr>
        <w:t>Class</w:t>
      </w:r>
    </w:p>
    <w:p w:rsidR="00D865E0" w:rsidRPr="00D865E0" w:rsidRDefault="00D865E0" w:rsidP="00D865E0">
      <w:pPr>
        <w:rPr>
          <w:rFonts w:ascii="Cambria" w:eastAsia="Calibri" w:hAnsi="Cambria" w:cs="Times New Roman"/>
          <w:sz w:val="24"/>
          <w:szCs w:val="24"/>
        </w:rPr>
      </w:pP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1.  What was your role?</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Today I was a "popper", a police officer</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2.  What was your goal for today?</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 xml:space="preserve"> My goal was to catch 3 people either chewing gum or with gum in their possession.</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b/>
          <w:bCs/>
          <w:sz w:val="24"/>
          <w:szCs w:val="24"/>
        </w:rPr>
        <w:t>3.  What were the difficulties you experienced in reaching your goal?</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It was hard to be paying attention to the teacher and trying to catch people with gum, especially when we were not working in groups.</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4.  What strategy did you employ to reach your goal?</w:t>
      </w:r>
    </w:p>
    <w:p w:rsidR="00D865E0" w:rsidRPr="00D865E0" w:rsidRDefault="00D865E0" w:rsidP="00D865E0">
      <w:pPr>
        <w:spacing w:line="480" w:lineRule="auto"/>
        <w:rPr>
          <w:rFonts w:ascii="Cambria" w:eastAsia="Calibri" w:hAnsi="Cambria" w:cs="Times New Roman"/>
          <w:sz w:val="24"/>
          <w:szCs w:val="24"/>
        </w:rPr>
      </w:pPr>
      <w:r w:rsidRPr="00D865E0">
        <w:rPr>
          <w:rFonts w:ascii="Cambria" w:eastAsia="Calibri" w:hAnsi="Cambria" w:cs="Times New Roman"/>
          <w:sz w:val="24"/>
          <w:szCs w:val="24"/>
        </w:rPr>
        <w:tab/>
        <w:t xml:space="preserve">I tried to watch people discreetly to see if they were chewing or passing pieces of gum throughout the class.  When I was suspicious of someone I would walk near </w:t>
      </w:r>
      <w:proofErr w:type="gramStart"/>
      <w:r w:rsidRPr="00D865E0">
        <w:rPr>
          <w:rFonts w:ascii="Cambria" w:eastAsia="Calibri" w:hAnsi="Cambria" w:cs="Times New Roman"/>
          <w:sz w:val="24"/>
          <w:szCs w:val="24"/>
        </w:rPr>
        <w:t>them</w:t>
      </w:r>
      <w:proofErr w:type="gramEnd"/>
      <w:r w:rsidRPr="00D865E0">
        <w:rPr>
          <w:rFonts w:ascii="Cambria" w:eastAsia="Calibri" w:hAnsi="Cambria" w:cs="Times New Roman"/>
          <w:sz w:val="24"/>
          <w:szCs w:val="24"/>
        </w:rPr>
        <w:t xml:space="preserve"> to</w:t>
      </w:r>
      <w:r>
        <w:rPr>
          <w:rFonts w:asciiTheme="majorHAnsi" w:hAnsiTheme="majorHAnsi"/>
          <w:sz w:val="24"/>
          <w:szCs w:val="24"/>
        </w:rPr>
        <w:t xml:space="preserve"> see if I could smell the gum. T</w:t>
      </w:r>
      <w:r w:rsidRPr="00D865E0">
        <w:rPr>
          <w:rFonts w:ascii="Cambria" w:eastAsia="Calibri" w:hAnsi="Cambria" w:cs="Times New Roman"/>
          <w:sz w:val="24"/>
          <w:szCs w:val="24"/>
        </w:rPr>
        <w:t xml:space="preserve">his worked </w:t>
      </w:r>
      <w:proofErr w:type="gramStart"/>
      <w:r w:rsidRPr="00D865E0">
        <w:rPr>
          <w:rFonts w:ascii="Cambria" w:eastAsia="Calibri" w:hAnsi="Cambria" w:cs="Times New Roman"/>
          <w:sz w:val="24"/>
          <w:szCs w:val="24"/>
        </w:rPr>
        <w:t>once  and</w:t>
      </w:r>
      <w:proofErr w:type="gramEnd"/>
      <w:r w:rsidRPr="00D865E0">
        <w:rPr>
          <w:rFonts w:ascii="Cambria" w:eastAsia="Calibri" w:hAnsi="Cambria" w:cs="Times New Roman"/>
          <w:sz w:val="24"/>
          <w:szCs w:val="24"/>
        </w:rPr>
        <w:t xml:space="preserve"> I successfully turned someone into the Feds.</w:t>
      </w:r>
    </w:p>
    <w:p w:rsidR="00D865E0" w:rsidRPr="00D865E0" w:rsidRDefault="00D865E0" w:rsidP="00D865E0">
      <w:pPr>
        <w:spacing w:line="480" w:lineRule="auto"/>
        <w:rPr>
          <w:rFonts w:ascii="Cambria" w:eastAsia="Calibri" w:hAnsi="Cambria" w:cs="Times New Roman"/>
          <w:b/>
          <w:bCs/>
          <w:sz w:val="24"/>
          <w:szCs w:val="24"/>
        </w:rPr>
      </w:pPr>
      <w:r w:rsidRPr="00D865E0">
        <w:rPr>
          <w:rFonts w:ascii="Cambria" w:eastAsia="Calibri" w:hAnsi="Cambria" w:cs="Times New Roman"/>
          <w:b/>
          <w:bCs/>
          <w:sz w:val="24"/>
          <w:szCs w:val="24"/>
        </w:rPr>
        <w:t>5.  What connections can you make between this game and what you are learning in the class activities about Prohibition?</w:t>
      </w:r>
    </w:p>
    <w:p w:rsidR="00D865E0" w:rsidRPr="00D865E0" w:rsidRDefault="0091375F" w:rsidP="00D865E0">
      <w:pPr>
        <w:spacing w:line="480" w:lineRule="auto"/>
        <w:rPr>
          <w:rFonts w:ascii="Cambria" w:eastAsia="Calibri" w:hAnsi="Cambria" w:cs="Times New Roman"/>
          <w:sz w:val="24"/>
          <w:szCs w:val="24"/>
        </w:rPr>
      </w:pPr>
      <w:r w:rsidRPr="0091375F">
        <w:rPr>
          <w:rFonts w:asciiTheme="majorHAnsi" w:hAnsiTheme="majorHAnsi"/>
          <w:noProof/>
          <w:lang w:eastAsia="zh-CN"/>
        </w:rPr>
        <w:pict>
          <v:rect id="_x0000_s1028" style="position:absolute;margin-left:-11.75pt;margin-top:-9.55pt;width:485.75pt;height:657.7pt;z-index:251659264" filled="f" fillcolor="white [3201]" strokecolor="black [3200]" strokeweight="5pt">
            <v:stroke linestyle="thickThin"/>
            <v:shadow color="#868686"/>
          </v:rect>
        </w:pict>
      </w:r>
      <w:r w:rsidR="00D865E0" w:rsidRPr="00D865E0">
        <w:rPr>
          <w:rFonts w:ascii="Cambria" w:eastAsia="Calibri" w:hAnsi="Cambria" w:cs="Times New Roman"/>
          <w:sz w:val="24"/>
          <w:szCs w:val="24"/>
        </w:rPr>
        <w:tab/>
        <w:t xml:space="preserve">All the roles in this game represent the certain people in the US at the time.  There were people breaking the law by making and transporting alcohol throughout the country.  I can see how it was hard for law enforcement to catch </w:t>
      </w:r>
      <w:r w:rsidR="00D865E0">
        <w:rPr>
          <w:rFonts w:asciiTheme="majorHAnsi" w:hAnsiTheme="majorHAnsi"/>
          <w:sz w:val="24"/>
          <w:szCs w:val="24"/>
        </w:rPr>
        <w:t>everyone doing this because I di</w:t>
      </w:r>
      <w:r w:rsidR="00D865E0" w:rsidRPr="00D865E0">
        <w:rPr>
          <w:rFonts w:ascii="Cambria" w:eastAsia="Calibri" w:hAnsi="Cambria" w:cs="Times New Roman"/>
          <w:sz w:val="24"/>
          <w:szCs w:val="24"/>
        </w:rPr>
        <w:t xml:space="preserve">d not meet my goal for the day because there are ways for people who break the law to go unseen and not get caught.  </w:t>
      </w:r>
    </w:p>
    <w:p w:rsidR="00D865E0" w:rsidRPr="00D865E0" w:rsidRDefault="00D865E0">
      <w:pPr>
        <w:rPr>
          <w:rFonts w:asciiTheme="majorHAnsi" w:eastAsia="Times New Roman" w:hAnsiTheme="majorHAnsi" w:cs="Times New Roman"/>
          <w:color w:val="000000"/>
          <w:sz w:val="23"/>
          <w:szCs w:val="23"/>
        </w:rPr>
      </w:pPr>
    </w:p>
    <w:p w:rsidR="00D865E0" w:rsidRPr="00D865E0" w:rsidRDefault="00D865E0">
      <w:pPr>
        <w:rPr>
          <w:rFonts w:asciiTheme="majorHAnsi" w:eastAsia="Times New Roman" w:hAnsiTheme="majorHAnsi" w:cs="Times New Roman"/>
          <w:color w:val="000000"/>
          <w:sz w:val="23"/>
          <w:szCs w:val="23"/>
        </w:rPr>
      </w:pPr>
    </w:p>
    <w:p w:rsidR="006777A8" w:rsidRPr="00D865E0" w:rsidRDefault="006777A8">
      <w:pPr>
        <w:rPr>
          <w:rFonts w:asciiTheme="majorHAnsi" w:hAnsiTheme="majorHAnsi"/>
        </w:rPr>
      </w:pPr>
    </w:p>
    <w:p w:rsidR="001007CA" w:rsidRDefault="001007C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Default="001B790A">
      <w:pPr>
        <w:rPr>
          <w:rFonts w:asciiTheme="majorHAnsi" w:hAnsiTheme="majorHAnsi"/>
        </w:rPr>
      </w:pPr>
    </w:p>
    <w:p w:rsidR="001B790A" w:rsidRPr="00013E0D" w:rsidRDefault="0091375F" w:rsidP="001B790A">
      <w:pPr>
        <w:jc w:val="center"/>
        <w:rPr>
          <w:rFonts w:asciiTheme="majorHAnsi" w:hAnsiTheme="majorHAnsi"/>
          <w:b/>
          <w:sz w:val="32"/>
        </w:rPr>
      </w:pPr>
      <w:r w:rsidRPr="0091375F">
        <w:rPr>
          <w:rFonts w:asciiTheme="majorHAnsi" w:hAnsiTheme="majorHAnsi"/>
          <w:noProof/>
          <w:lang w:eastAsia="zh-CN"/>
        </w:rPr>
        <w:pict>
          <v:rect id="_x0000_s1029" style="position:absolute;left:0;text-align:left;margin-left:-7.35pt;margin-top:-5.35pt;width:485.75pt;height:657.7pt;z-index:251660288" filled="f" fillcolor="white [3201]" strokecolor="black [3200]" strokeweight="5pt">
            <v:stroke linestyle="thickThin"/>
            <v:shadow color="#868686"/>
          </v:rect>
        </w:pict>
      </w:r>
      <w:r w:rsidR="001B790A" w:rsidRPr="00013E0D">
        <w:rPr>
          <w:rFonts w:asciiTheme="majorHAnsi" w:hAnsiTheme="majorHAnsi"/>
          <w:b/>
          <w:sz w:val="32"/>
        </w:rPr>
        <w:t>Quick Write</w:t>
      </w:r>
      <w:r w:rsidR="001B790A">
        <w:rPr>
          <w:rFonts w:asciiTheme="majorHAnsi" w:hAnsiTheme="majorHAnsi"/>
          <w:b/>
          <w:sz w:val="32"/>
        </w:rPr>
        <w:t xml:space="preserve"> Example</w:t>
      </w:r>
    </w:p>
    <w:p w:rsidR="001B790A" w:rsidRPr="00013E0D" w:rsidRDefault="001B790A" w:rsidP="001B790A">
      <w:pPr>
        <w:rPr>
          <w:rFonts w:asciiTheme="majorHAnsi" w:hAnsiTheme="majorHAnsi"/>
          <w:b/>
        </w:rPr>
      </w:pPr>
      <w:r w:rsidRPr="00013E0D">
        <w:rPr>
          <w:rFonts w:asciiTheme="majorHAnsi" w:hAnsiTheme="majorHAnsi"/>
          <w:b/>
        </w:rPr>
        <w:t>Name:</w:t>
      </w:r>
    </w:p>
    <w:p w:rsidR="001B790A" w:rsidRPr="00013E0D" w:rsidRDefault="001B790A" w:rsidP="001B790A">
      <w:pPr>
        <w:rPr>
          <w:rFonts w:asciiTheme="majorHAnsi" w:hAnsiTheme="majorHAnsi"/>
          <w:b/>
        </w:rPr>
      </w:pPr>
      <w:r w:rsidRPr="00013E0D">
        <w:rPr>
          <w:rFonts w:asciiTheme="majorHAnsi" w:hAnsiTheme="majorHAnsi"/>
          <w:b/>
        </w:rPr>
        <w:t>Date:</w:t>
      </w:r>
    </w:p>
    <w:p w:rsidR="001B790A" w:rsidRPr="00013E0D" w:rsidRDefault="001B790A" w:rsidP="001B790A">
      <w:pPr>
        <w:rPr>
          <w:rFonts w:asciiTheme="majorHAnsi" w:hAnsiTheme="majorHAnsi"/>
          <w:b/>
        </w:rPr>
      </w:pPr>
      <w:r w:rsidRPr="00013E0D">
        <w:rPr>
          <w:rFonts w:asciiTheme="majorHAnsi" w:hAnsiTheme="majorHAnsi"/>
          <w:b/>
        </w:rPr>
        <w:t>Class:</w:t>
      </w:r>
    </w:p>
    <w:p w:rsidR="001B790A" w:rsidRPr="00013E0D" w:rsidRDefault="001B790A" w:rsidP="001B790A">
      <w:pPr>
        <w:rPr>
          <w:rFonts w:asciiTheme="majorHAnsi" w:hAnsiTheme="majorHAnsi"/>
        </w:rPr>
      </w:pPr>
    </w:p>
    <w:p w:rsidR="001B790A" w:rsidRPr="00013E0D" w:rsidRDefault="001B790A" w:rsidP="001B790A">
      <w:pPr>
        <w:numPr>
          <w:ilvl w:val="0"/>
          <w:numId w:val="3"/>
          <w:numberingChange w:id="12" w:author="Gayle Thieman" w:date="2010-08-11T23:18:00Z" w:original="%1:1:0:)"/>
        </w:numPr>
        <w:spacing w:line="240" w:lineRule="auto"/>
        <w:contextualSpacing/>
        <w:rPr>
          <w:rFonts w:asciiTheme="majorHAnsi" w:hAnsiTheme="majorHAnsi"/>
          <w:b/>
        </w:rPr>
      </w:pPr>
      <w:r w:rsidRPr="00013E0D">
        <w:rPr>
          <w:rFonts w:asciiTheme="majorHAnsi" w:hAnsiTheme="majorHAnsi"/>
          <w:b/>
        </w:rPr>
        <w:t>If the government prohibited sugar, just like the prohibition of gum in the role-play, what would your reaction be? Why?</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sz w:val="28"/>
        </w:rPr>
      </w:pPr>
      <w:r w:rsidRPr="00013E0D">
        <w:rPr>
          <w:rFonts w:asciiTheme="majorHAnsi" w:hAnsiTheme="majorHAnsi"/>
          <w:sz w:val="28"/>
        </w:rPr>
        <w:t>Although sugar is detrimental to our health, causing obesity and diabetes, I would rebel against the prohibition of sugar. I could probably abstain for a time, but completely prohibiting myself from sugar would cause me to want it even more. I would probably do anything to get it, even if it means smuggling or growing my own sugar cane, because it is such a necessity to people’s lives and diet</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rPr>
      </w:pPr>
    </w:p>
    <w:p w:rsidR="001B790A" w:rsidRPr="00013E0D" w:rsidRDefault="001B790A" w:rsidP="001B790A">
      <w:pPr>
        <w:numPr>
          <w:ilvl w:val="0"/>
          <w:numId w:val="3"/>
          <w:numberingChange w:id="13" w:author="Gayle Thieman" w:date="2010-08-11T23:18:00Z" w:original="%1:2:0:)"/>
        </w:numPr>
        <w:spacing w:line="240" w:lineRule="auto"/>
        <w:contextualSpacing/>
        <w:rPr>
          <w:rFonts w:asciiTheme="majorHAnsi" w:hAnsiTheme="majorHAnsi"/>
          <w:b/>
        </w:rPr>
      </w:pPr>
      <w:r w:rsidRPr="00013E0D">
        <w:rPr>
          <w:rFonts w:asciiTheme="majorHAnsi" w:hAnsiTheme="majorHAnsi"/>
          <w:b/>
        </w:rPr>
        <w:t>In your own opinion, do you think the federal government should or should not legislate morality? Why or why not?</w:t>
      </w:r>
    </w:p>
    <w:p w:rsidR="001B790A" w:rsidRPr="00013E0D" w:rsidRDefault="001B790A" w:rsidP="001B790A">
      <w:pPr>
        <w:rPr>
          <w:rFonts w:asciiTheme="majorHAnsi" w:hAnsiTheme="majorHAnsi"/>
        </w:rPr>
      </w:pPr>
    </w:p>
    <w:p w:rsidR="001B790A" w:rsidRPr="00013E0D" w:rsidRDefault="001B790A" w:rsidP="001B790A">
      <w:pPr>
        <w:rPr>
          <w:rFonts w:asciiTheme="majorHAnsi" w:hAnsiTheme="majorHAnsi"/>
          <w:sz w:val="28"/>
        </w:rPr>
      </w:pPr>
      <w:r w:rsidRPr="00013E0D">
        <w:rPr>
          <w:rFonts w:asciiTheme="majorHAnsi" w:hAnsiTheme="majorHAnsi"/>
          <w:sz w:val="28"/>
        </w:rPr>
        <w:t xml:space="preserve">It is against the law for the federal government to legislate morality, because it is against the free will and democratic rights of the American People. Federal government cannot make laws that determine what people believe is right and wrong. They cannot control our conscious. We have the right to make moral decisions on our own, without the restrictions of the federal government. I believe that Prohibition was unconstitutional, because of this fact. </w:t>
      </w:r>
    </w:p>
    <w:p w:rsidR="001B790A" w:rsidRPr="00D865E0" w:rsidRDefault="001B790A">
      <w:pPr>
        <w:rPr>
          <w:rFonts w:asciiTheme="majorHAnsi" w:hAnsiTheme="majorHAnsi"/>
        </w:rPr>
      </w:pPr>
    </w:p>
    <w:sectPr w:rsidR="001B790A" w:rsidRPr="00D865E0" w:rsidSect="004825A1">
      <w:foot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792" w:rsidRDefault="005E1792" w:rsidP="003F6EB8">
      <w:pPr>
        <w:spacing w:after="0" w:line="240" w:lineRule="auto"/>
      </w:pPr>
      <w:r>
        <w:separator/>
      </w:r>
    </w:p>
  </w:endnote>
  <w:endnote w:type="continuationSeparator" w:id="0">
    <w:p w:rsidR="005E1792" w:rsidRDefault="005E1792" w:rsidP="003F6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3000000"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Rockwell Extra Bold">
    <w:panose1 w:val="02060903040505020403"/>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rPr>
      <w:id w:val="576293752"/>
      <w:docPartObj>
        <w:docPartGallery w:val="Page Numbers (Bottom of Page)"/>
        <w:docPartUnique/>
      </w:docPartObj>
    </w:sdtPr>
    <w:sdtContent>
      <w:p w:rsidR="005B7DCA" w:rsidRPr="003F6EB8" w:rsidRDefault="0091375F">
        <w:pPr>
          <w:pStyle w:val="Footer"/>
          <w:jc w:val="center"/>
          <w:rPr>
            <w:rFonts w:asciiTheme="majorHAnsi" w:hAnsiTheme="majorHAnsi"/>
          </w:rPr>
        </w:pPr>
        <w:fldSimple w:instr=" PAGE   \* MERGEFORMAT ">
          <w:r w:rsidR="00A804AB">
            <w:rPr>
              <w:rFonts w:asciiTheme="majorHAnsi" w:hAnsiTheme="majorHAnsi"/>
              <w:noProof/>
            </w:rPr>
            <w:t>1</w:t>
          </w:r>
        </w:fldSimple>
      </w:p>
    </w:sdtContent>
  </w:sdt>
  <w:p w:rsidR="005B7DCA" w:rsidRPr="003F6EB8" w:rsidRDefault="005B7DCA">
    <w:pPr>
      <w:pStyle w:val="Footer"/>
      <w:rPr>
        <w:rFonts w:asciiTheme="majorHAnsi" w:hAnsiTheme="majorHAnsi"/>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792" w:rsidRDefault="005E1792" w:rsidP="003F6EB8">
      <w:pPr>
        <w:spacing w:after="0" w:line="240" w:lineRule="auto"/>
      </w:pPr>
      <w:r>
        <w:separator/>
      </w:r>
    </w:p>
  </w:footnote>
  <w:footnote w:type="continuationSeparator" w:id="0">
    <w:p w:rsidR="005E1792" w:rsidRDefault="005E1792" w:rsidP="003F6EB8">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60C4F86"/>
    <w:lvl w:ilvl="0">
      <w:numFmt w:val="bullet"/>
      <w:lvlText w:val="*"/>
      <w:lvlJc w:val="left"/>
    </w:lvl>
  </w:abstractNum>
  <w:abstractNum w:abstractNumId="1">
    <w:nsid w:val="32617F24"/>
    <w:multiLevelType w:val="hybridMultilevel"/>
    <w:tmpl w:val="FD542A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854207"/>
    <w:multiLevelType w:val="singleLevel"/>
    <w:tmpl w:val="8E04DB0E"/>
    <w:lvl w:ilvl="0">
      <w:start w:val="1"/>
      <w:numFmt w:val="decimal"/>
      <w:lvlText w:val="%1."/>
      <w:legacy w:legacy="1" w:legacySpace="0" w:legacyIndent="360"/>
      <w:lvlJc w:val="left"/>
      <w:rPr>
        <w:rFonts w:ascii="Times New Roman" w:hAnsi="Times New Roman" w:cs="Times New Roman" w:hint="default"/>
      </w:rPr>
    </w:lvl>
  </w:abstractNum>
  <w:num w:numId="1">
    <w:abstractNumId w:val="0"/>
    <w:lvlOverride w:ilvl="0">
      <w:lvl w:ilvl="0">
        <w:start w:val="1"/>
        <w:numFmt w:val="bullet"/>
        <w:lvlText w:val=""/>
        <w:legacy w:legacy="1" w:legacySpace="0" w:legacyIndent="360"/>
        <w:lvlJc w:val="left"/>
        <w:rPr>
          <w:rFonts w:ascii="Wingdings" w:hAnsi="Wingdings"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trackRevisions/>
  <w:doNotTrackMoves/>
  <w:defaultTabStop w:val="720"/>
  <w:characterSpacingControl w:val="doNotCompress"/>
  <w:footnotePr>
    <w:footnote w:id="-1"/>
    <w:footnote w:id="0"/>
  </w:footnotePr>
  <w:endnotePr>
    <w:endnote w:id="-1"/>
    <w:endnote w:id="0"/>
  </w:endnotePr>
  <w:compat/>
  <w:rsids>
    <w:rsidRoot w:val="006777A8"/>
    <w:rsid w:val="001007CA"/>
    <w:rsid w:val="001B790A"/>
    <w:rsid w:val="001F21CB"/>
    <w:rsid w:val="0027668C"/>
    <w:rsid w:val="0036120A"/>
    <w:rsid w:val="003F6EB8"/>
    <w:rsid w:val="004825A1"/>
    <w:rsid w:val="005B7DCA"/>
    <w:rsid w:val="005E1792"/>
    <w:rsid w:val="006777A8"/>
    <w:rsid w:val="0091375F"/>
    <w:rsid w:val="00933E85"/>
    <w:rsid w:val="0099569D"/>
    <w:rsid w:val="00A804AB"/>
    <w:rsid w:val="00AF4914"/>
    <w:rsid w:val="00B27980"/>
    <w:rsid w:val="00D865E0"/>
    <w:rsid w:val="00EE7C49"/>
    <w:rsid w:val="00F97073"/>
    <w:rsid w:val="00FD2EF0"/>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7A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777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007CA"/>
    <w:rPr>
      <w:color w:val="0000FF" w:themeColor="hyperlink"/>
      <w:u w:val="single"/>
    </w:rPr>
  </w:style>
  <w:style w:type="paragraph" w:styleId="BalloonText">
    <w:name w:val="Balloon Text"/>
    <w:basedOn w:val="Normal"/>
    <w:link w:val="BalloonTextChar"/>
    <w:uiPriority w:val="99"/>
    <w:semiHidden/>
    <w:unhideWhenUsed/>
    <w:rsid w:val="002766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68C"/>
    <w:rPr>
      <w:rFonts w:ascii="Tahoma" w:hAnsi="Tahoma" w:cs="Tahoma"/>
      <w:sz w:val="16"/>
      <w:szCs w:val="16"/>
    </w:rPr>
  </w:style>
  <w:style w:type="paragraph" w:styleId="Header">
    <w:name w:val="header"/>
    <w:basedOn w:val="Normal"/>
    <w:link w:val="HeaderChar"/>
    <w:uiPriority w:val="99"/>
    <w:semiHidden/>
    <w:unhideWhenUsed/>
    <w:rsid w:val="003F6E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6EB8"/>
  </w:style>
  <w:style w:type="paragraph" w:styleId="Footer">
    <w:name w:val="footer"/>
    <w:basedOn w:val="Normal"/>
    <w:link w:val="FooterChar"/>
    <w:uiPriority w:val="99"/>
    <w:unhideWhenUsed/>
    <w:rsid w:val="003F6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6EB8"/>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rubistar.4teachers.org/"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footnotes" Target="footnotes.xml"/><Relationship Id="rId7" Type="http://schemas.openxmlformats.org/officeDocument/2006/relationships/hyperlink" Target="http://www.sites4teachers.com/links/redirect.php?url=https://armstrong-history.wikispaces.com/file/view/I+Am+Project+Presentation+Rubric.pdf" TargetMode="Externa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1275</Words>
  <Characters>7273</Characters>
  <Application>Microsoft Macintosh Word</Application>
  <DocSecurity>0</DocSecurity>
  <Lines>60</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searfus</dc:creator>
  <cp:lastModifiedBy>Gayle Thieman</cp:lastModifiedBy>
  <cp:revision>2</cp:revision>
  <dcterms:created xsi:type="dcterms:W3CDTF">2010-08-12T06:19:00Z</dcterms:created>
  <dcterms:modified xsi:type="dcterms:W3CDTF">2010-08-12T06:19:00Z</dcterms:modified>
</cp:coreProperties>
</file>